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009B0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US"/>
        </w:rPr>
      </w:pPr>
      <w:r w:rsidRPr="008009B0">
        <w:rPr>
          <w:rFonts w:asciiTheme="minorHAnsi" w:hAnsiTheme="minorHAnsi" w:cstheme="minorHAnsi"/>
          <w:sz w:val="40"/>
        </w:rPr>
        <w:t>Impact Analysis Report</w:t>
      </w:r>
      <w:r w:rsidR="008E7767" w:rsidRPr="008009B0">
        <w:rPr>
          <w:rFonts w:asciiTheme="minorHAnsi" w:hAnsiTheme="minorHAnsi" w:cstheme="minorHAnsi"/>
          <w:sz w:val="40"/>
          <w:lang w:val="en-US"/>
        </w:rPr>
        <w:t xml:space="preserve"> </w:t>
      </w:r>
      <w:bookmarkStart w:id="0" w:name="_Hlk90467927"/>
      <w:r w:rsidR="008E7767" w:rsidRPr="00287A09">
        <w:rPr>
          <w:rFonts w:asciiTheme="minorHAnsi" w:hAnsiTheme="minorHAnsi" w:cstheme="minorHAnsi"/>
          <w:sz w:val="40"/>
          <w:szCs w:val="40"/>
          <w:lang w:val="en-IE"/>
        </w:rPr>
        <w:t>/ RFC-</w:t>
      </w:r>
      <w:r w:rsidR="008E7767" w:rsidRPr="008009B0">
        <w:rPr>
          <w:rFonts w:asciiTheme="minorHAnsi" w:hAnsiTheme="minorHAnsi" w:cstheme="minorHAnsi"/>
          <w:sz w:val="40"/>
          <w:szCs w:val="40"/>
          <w:lang w:val="en-GB"/>
        </w:rPr>
        <w:t>Proposal</w:t>
      </w:r>
      <w:r w:rsidR="008E7767" w:rsidRPr="008009B0">
        <w:rPr>
          <w:rFonts w:asciiTheme="minorHAnsi" w:hAnsiTheme="minorHAnsi" w:cstheme="minorHAnsi"/>
          <w:sz w:val="40"/>
        </w:rPr>
        <w:tab/>
      </w:r>
      <w:bookmarkEnd w:id="0"/>
    </w:p>
    <w:p w14:paraId="7564DB7C" w14:textId="77777777" w:rsidR="0025617A" w:rsidRPr="008009B0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8009B0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8009B0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8009B0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8009B0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12709B08" w:rsidR="00CE056E" w:rsidRPr="008009B0" w:rsidRDefault="00207D21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RFC_NCTS_0</w:t>
            </w:r>
            <w:r w:rsidR="000C5C7C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1</w:t>
            </w:r>
            <w:r w:rsidR="001A5E8A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94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(JIRA:</w:t>
            </w:r>
            <w:r w:rsidR="008218D5" w:rsidRPr="000C5C7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UCC</w:t>
            </w:r>
            <w:r w:rsidR="008E7767"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NCTS</w:t>
            </w:r>
            <w:r w:rsidR="0019287E" w:rsidRPr="000C5C7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-</w:t>
            </w:r>
            <w:r w:rsidR="008218D5"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2547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8009B0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19287E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D4C4313" w:rsidR="00FE4EC9" w:rsidRPr="0019287E" w:rsidRDefault="00F87369" w:rsidP="000C5C7C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IM540553</w:t>
            </w:r>
            <w:r w:rsidR="001A5E8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_IM552715_IM555135</w:t>
            </w:r>
            <w:r w:rsidR="00207D2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D1B9A"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/</w:t>
            </w:r>
            <w:r w:rsidR="00207D2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PM24839</w:t>
            </w:r>
            <w:r w:rsidR="00207D2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/</w:t>
            </w:r>
            <w:r w:rsidR="00207D2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KE22783</w:t>
            </w:r>
            <w:r w:rsidR="001A5E8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</w:p>
        </w:tc>
      </w:tr>
      <w:tr w:rsidR="00EE7CA2" w:rsidRPr="008009B0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19287E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694EF94C" w:rsidR="00EE7CA2" w:rsidRPr="000C5C7C" w:rsidRDefault="008D1B9A" w:rsidP="00E92DD1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 w:eastAsia="x-none"/>
              </w:rPr>
            </w:pPr>
            <w:r w:rsidRPr="0019287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NA-LU</w:t>
            </w:r>
            <w:r w:rsidR="001A5E8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 xml:space="preserve"> / NA-CZ / NA-ES</w:t>
            </w:r>
          </w:p>
        </w:tc>
      </w:tr>
      <w:tr w:rsidR="00CE056E" w:rsidRPr="008009B0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257D7EAF" w:rsidR="00CE056E" w:rsidRPr="008009B0" w:rsidRDefault="00AE52F2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 (DDNTA-</w:t>
            </w:r>
            <w:r w:rsidR="005E75B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5.1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6F1D71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B267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-v1.0.0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4F9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CSE-v51.</w:t>
            </w:r>
            <w:r w:rsidR="0016427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8009B0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8009B0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bookmarkStart w:id="1" w:name="Medium"/>
        <w:tc>
          <w:tcPr>
            <w:tcW w:w="6662" w:type="dxa"/>
          </w:tcPr>
          <w:p w14:paraId="55897DA3" w14:textId="6CEE77F7" w:rsidR="00FE4EC9" w:rsidRPr="008009B0" w:rsidRDefault="00207D21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 w:rsidR="00F46E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F46E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3643E4" w:rsidRPr="00221FB5" w14:paraId="2873D76C" w14:textId="77777777" w:rsidTr="001A5E8A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049FBC92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cstheme="minorHAnsi"/>
                <w:lang w:eastAsia="x-none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8009B0">
              <w:rPr>
                <w:rFonts w:cstheme="minorHAnsi"/>
                <w:lang w:eastAsia="x-none"/>
              </w:rPr>
              <w:object w:dxaOrig="225" w:dyaOrig="225" w14:anchorId="041ACD7A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8009B0" w:rsidRDefault="003643E4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8009B0" w14:paraId="2DC98205" w14:textId="77777777" w:rsidTr="001A5E8A">
              <w:trPr>
                <w:trHeight w:val="387"/>
              </w:trPr>
              <w:tc>
                <w:tcPr>
                  <w:tcW w:w="6573" w:type="dxa"/>
                </w:tcPr>
                <w:p w14:paraId="2D944FE3" w14:textId="257FFBF9" w:rsidR="00571AD5" w:rsidRPr="008009B0" w:rsidRDefault="00571AD5" w:rsidP="001F4091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8009B0" w:rsidRDefault="003643E4" w:rsidP="003643E4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tr w:rsidR="002F6323" w:rsidRPr="008009B0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8009B0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8009B0" w14:paraId="4A1291F7" w14:textId="77777777" w:rsidTr="00A928F0">
              <w:tc>
                <w:tcPr>
                  <w:tcW w:w="3323" w:type="dxa"/>
                </w:tcPr>
                <w:p w14:paraId="73EEB219" w14:textId="39D2BC60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21B9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21B9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F46EE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21B9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21B9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461194D5" w:rsidR="002337D9" w:rsidRPr="008009B0" w:rsidRDefault="000C5C7C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21B9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21B9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F46EE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2B878506" w:rsidR="002337D9" w:rsidRPr="008009B0" w:rsidRDefault="000C5C7C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21B9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21B9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F46EE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8009B0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8009B0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8009B0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58D3AB1" w:rsidR="003643E4" w:rsidRPr="008009B0" w:rsidRDefault="00F46EEA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0C5C7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5C7C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C5C7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0C5C7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C7C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C5C7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8009B0" w:rsidRDefault="00BE1A5F" w:rsidP="00C001F9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33AC3781" w14:textId="0C075389" w:rsidR="0046158E" w:rsidRPr="008009B0" w:rsidRDefault="00EB1D3E" w:rsidP="00C001F9">
      <w:pPr>
        <w:rPr>
          <w:rFonts w:asciiTheme="minorHAnsi" w:hAnsiTheme="minorHAnsi" w:cstheme="minorHAnsi"/>
        </w:rPr>
      </w:pPr>
      <w:r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8009B0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448AA5A8" w:rsidR="00B618CD" w:rsidRPr="008009B0" w:rsidRDefault="00232868" w:rsidP="00B618CD">
            <w:pP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</w:t>
            </w:r>
            <w:r w:rsidR="001A5E8A" w:rsidRPr="001A5E8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CTS-5.7.1-v1.00</w:t>
            </w:r>
            <w:r w:rsidR="001A5E8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for 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DDNTA-5.15.0</w:t>
            </w:r>
            <w:r w:rsidR="00221FB5" w:rsidRPr="00221FB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-</w:t>
            </w:r>
            <w:r w:rsidR="00B94CE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v1.00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- CSE-v51.8.0): </w:t>
            </w:r>
            <w:r w:rsidR="001A5E8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Resolving the c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onflict</w:t>
            </w:r>
            <w:ins w:id="2" w:author="DESCHUYTENEER Tanguy (TAXUD-EXT)" w:date="2023-02-25T13:21:00Z">
              <w:r w:rsidR="009D28EA">
                <w:rPr>
                  <w:rFonts w:asciiTheme="minorHAnsi" w:hAnsiTheme="minorHAnsi" w:cstheme="minorHAnsi"/>
                  <w:b/>
                  <w:color w:val="0070C0"/>
                  <w:sz w:val="22"/>
                  <w:szCs w:val="22"/>
                </w:rPr>
                <w:t>s</w:t>
              </w:r>
            </w:ins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between</w:t>
            </w:r>
            <w:r w:rsidR="008218D5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C589 and</w:t>
            </w:r>
            <w:r w:rsidR="008218D5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B1854 </w:t>
            </w:r>
            <w:del w:id="3" w:author="DESCHUYTENEER Tanguy (TAXUD-EXT)" w:date="2023-02-25T12:16:00Z">
              <w:r w:rsidRPr="008009B0" w:rsidDel="002161CB">
                <w:rPr>
                  <w:rFonts w:asciiTheme="minorHAnsi" w:hAnsiTheme="minorHAnsi" w:cstheme="minorHAnsi"/>
                  <w:b/>
                  <w:color w:val="0070C0"/>
                  <w:sz w:val="22"/>
                  <w:szCs w:val="22"/>
                </w:rPr>
                <w:delText xml:space="preserve">data group </w:delText>
              </w:r>
            </w:del>
            <w:r w:rsidR="00BE554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for Data Element </w:t>
            </w:r>
            <w:r w:rsidR="00B44E73" w:rsidRPr="008009B0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IE"/>
              </w:rPr>
              <w:t>'Place of unloading'</w:t>
            </w:r>
            <w:r w:rsidR="00BE5542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IE"/>
              </w:rPr>
              <w:t xml:space="preserve"> (</w:t>
            </w:r>
            <w:r w:rsidR="00BE554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when </w:t>
            </w:r>
            <w:r w:rsidR="00BE5542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downgrad</w:t>
            </w:r>
            <w:r w:rsidR="00BE554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ing</w:t>
            </w:r>
            <w:r w:rsidR="00BE5542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del w:id="4" w:author="DESCHUYTENEER Tanguy (TAXUD-EXT)" w:date="2023-02-25T12:17:00Z">
              <w:r w:rsidR="00BE5542" w:rsidRPr="008009B0" w:rsidDel="002161CB">
                <w:rPr>
                  <w:rFonts w:asciiTheme="minorHAnsi" w:hAnsiTheme="minorHAnsi" w:cstheme="minorHAnsi"/>
                  <w:b/>
                  <w:color w:val="0070C0"/>
                  <w:sz w:val="22"/>
                  <w:szCs w:val="22"/>
                </w:rPr>
                <w:delText>conversion</w:delText>
              </w:r>
            </w:del>
            <w:ins w:id="5" w:author="DESCHUYTENEER Tanguy (TAXUD-EXT)" w:date="2023-02-25T12:17:00Z">
              <w:r w:rsidR="002161CB">
                <w:rPr>
                  <w:rFonts w:asciiTheme="minorHAnsi" w:hAnsiTheme="minorHAnsi" w:cstheme="minorHAnsi"/>
                  <w:b/>
                  <w:color w:val="0070C0"/>
                  <w:sz w:val="22"/>
                  <w:szCs w:val="22"/>
                </w:rPr>
                <w:t>and upgrading</w:t>
              </w:r>
            </w:ins>
            <w:r w:rsidR="00BE554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</w:t>
            </w:r>
            <w:r w:rsidR="008218D5" w:rsidRPr="008009B0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IE"/>
              </w:rPr>
              <w:t>.</w:t>
            </w:r>
          </w:p>
        </w:tc>
      </w:tr>
      <w:tr w:rsidR="0046158E" w:rsidRPr="008009B0" w14:paraId="759A9E8B" w14:textId="77777777" w:rsidTr="00BE5542">
        <w:trPr>
          <w:trHeight w:val="1168"/>
        </w:trPr>
        <w:tc>
          <w:tcPr>
            <w:tcW w:w="9747" w:type="dxa"/>
          </w:tcPr>
          <w:p w14:paraId="156C3829" w14:textId="1D9F0F27" w:rsidR="001B0EFF" w:rsidRDefault="00C224D9" w:rsidP="008218D5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bookmarkStart w:id="6" w:name="_Hlk78893112"/>
            <w:ins w:id="7" w:author="DESCHUYTENEER Tanguy (TAXUD-EXT)" w:date="2023-02-25T13:34:00Z">
              <w:r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a/ </w:t>
              </w:r>
            </w:ins>
            <w:r w:rsidR="001B0EFF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When a CTC country (</w:t>
            </w:r>
            <w:r w:rsidR="00A81A7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still </w:t>
            </w:r>
            <w:r w:rsidR="001B0EFF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in NCTS-P4) </w:t>
            </w:r>
            <w:r w:rsidR="00A81A7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- </w:t>
            </w:r>
            <w:r w:rsidR="001B0EFF" w:rsidRPr="00A81A7A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  <w:lang w:val="en-US"/>
              </w:rPr>
              <w:t>being</w:t>
            </w:r>
            <w:r w:rsidR="001B0EFF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1B0EFF" w:rsidRPr="00A81A7A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  <w:lang w:val="en-US"/>
              </w:rPr>
              <w:t>outside</w:t>
            </w:r>
            <w:r w:rsidR="001B0EFF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1B0EFF" w:rsidRPr="00A81A7A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  <w:lang w:val="en-US"/>
              </w:rPr>
              <w:t>the Security Area</w:t>
            </w:r>
            <w:r w:rsidR="001B0EFF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A81A7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- </w:t>
            </w:r>
            <w:r w:rsidR="001B0EFF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receives a Common Domain message 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for a </w:t>
            </w:r>
            <w:r w:rsidR="001B0EFF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transit declaration with Safety&amp;Security</w:t>
            </w:r>
            <w:r w:rsidR="00A81A7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data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, the Data Item </w:t>
            </w:r>
            <w:r w:rsidR="006E7B2C" w:rsidRPr="008009B0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‘Place 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o</w:t>
            </w:r>
            <w:r w:rsidR="006E7B2C" w:rsidRPr="008009B0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f 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u</w:t>
            </w:r>
            <w:r w:rsidR="006E7B2C" w:rsidRPr="008009B0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nloading</w:t>
            </w:r>
            <w:ins w:id="8" w:author="DESCHUYTENEER Tanguy (TAXUD-EXT)" w:date="2023-02-25T13:22:00Z">
              <w:r w:rsidR="009D28EA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>, code</w:t>
              </w:r>
            </w:ins>
            <w:r w:rsidR="006E7B2C" w:rsidRPr="008009B0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’</w:t>
            </w:r>
            <w:r w:rsidR="001B0EFF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6E7B2C" w:rsidRPr="00A81A7A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must be present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(in some case</w:t>
            </w:r>
            <w:r w:rsidR="00A81A7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s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) based on C589</w:t>
            </w:r>
            <w:r w:rsidR="00A81A7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[IE001, IE003, IE038, IE050, IE115]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.</w:t>
            </w:r>
          </w:p>
          <w:p w14:paraId="271F160B" w14:textId="5589F74C" w:rsidR="006E7B2C" w:rsidRDefault="00A81A7A" w:rsidP="008218D5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On the other hand,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the sender (in NCTS-P5) </w:t>
            </w:r>
            <w:r w:rsidR="006E7B2C" w:rsidRPr="00A81A7A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may not include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the Data Group </w:t>
            </w:r>
            <w:r w:rsidR="006E7B2C" w:rsidRPr="008009B0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‘PLACE OF UNLOADING’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, if the receiver is in the Security </w:t>
            </w:r>
            <w:r w:rsidR="00555F7B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Agreement </w:t>
            </w:r>
            <w:r w:rsidR="006E7B2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Area (as per B1854).</w:t>
            </w:r>
          </w:p>
          <w:p w14:paraId="18451EE1" w14:textId="6C8649C9" w:rsidR="00C224D9" w:rsidRDefault="00C224D9" w:rsidP="006E7B2C">
            <w:pPr>
              <w:rPr>
                <w:ins w:id="9" w:author="DESCHUYTENEER Tanguy (TAXUD-EXT)" w:date="2023-02-25T13:32:00Z"/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ins w:id="10" w:author="DESCHUYTENEER Tanguy (TAXUD-EXT)" w:date="2023-02-25T13:34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11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b/ </w:t>
              </w:r>
            </w:ins>
            <w:ins w:id="12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13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When a country (still in NCTS-P4) sends a Common Domain message for </w:t>
              </w:r>
            </w:ins>
            <w:ins w:id="14" w:author="DESCHUYTENEER Tanguy (TAXUD-EXT)" w:date="2023-02-25T13:34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15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a </w:t>
              </w:r>
            </w:ins>
            <w:ins w:id="16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17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transit declaration with place of unloading information </w:t>
              </w:r>
            </w:ins>
            <w:ins w:id="18" w:author="DESCHUYTENEER Tanguy (TAXUD-EXT)" w:date="2023-02-25T13:48:00Z">
              <w:r w:rsidR="0094392C"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19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included</w:t>
              </w:r>
            </w:ins>
            <w:ins w:id="20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21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 and the recipient (in NCTS-P5) is outside the Security Area, the Data Group ‘PLACE OF UNLOADING’ </w:t>
              </w:r>
            </w:ins>
            <w:ins w:id="22" w:author="DESCHUYTENEER Tanguy (TAXUD-EXT)" w:date="2023-02-25T13:37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23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may not be included </w:t>
              </w:r>
            </w:ins>
            <w:ins w:id="24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25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in </w:t>
              </w:r>
            </w:ins>
            <w:ins w:id="26" w:author="DESCHUYTENEER Tanguy (TAXUD-EXT)" w:date="2023-02-25T13:49:00Z">
              <w:r w:rsidR="0094392C"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27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the </w:t>
              </w:r>
            </w:ins>
            <w:ins w:id="28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29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messages </w:t>
              </w:r>
            </w:ins>
            <w:ins w:id="30" w:author="DESCHUYTENEER Tanguy (TAXUD-EXT)" w:date="2023-02-25T13:36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31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CD</w:t>
              </w:r>
            </w:ins>
            <w:ins w:id="32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33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001</w:t>
              </w:r>
            </w:ins>
            <w:ins w:id="34" w:author="DESCHUYTENEER Tanguy (TAXUD-EXT)" w:date="2023-02-25T13:36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35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C</w:t>
              </w:r>
            </w:ins>
            <w:ins w:id="36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37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, </w:t>
              </w:r>
            </w:ins>
            <w:ins w:id="38" w:author="DESCHUYTENEER Tanguy (TAXUD-EXT)" w:date="2023-02-25T13:36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39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CD</w:t>
              </w:r>
            </w:ins>
            <w:ins w:id="40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41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003</w:t>
              </w:r>
            </w:ins>
            <w:ins w:id="42" w:author="DESCHUYTENEER Tanguy (TAXUD-EXT)" w:date="2023-02-25T13:36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43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C</w:t>
              </w:r>
            </w:ins>
            <w:ins w:id="44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45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, </w:t>
              </w:r>
            </w:ins>
            <w:ins w:id="46" w:author="DESCHUYTENEER Tanguy (TAXUD-EXT)" w:date="2023-02-25T13:36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47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CD</w:t>
              </w:r>
            </w:ins>
            <w:ins w:id="48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49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038</w:t>
              </w:r>
            </w:ins>
            <w:ins w:id="50" w:author="DESCHUYTENEER Tanguy (TAXUD-EXT)" w:date="2023-02-25T13:36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51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C</w:t>
              </w:r>
            </w:ins>
            <w:ins w:id="52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53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, </w:t>
              </w:r>
            </w:ins>
            <w:ins w:id="54" w:author="DESCHUYTENEER Tanguy (TAXUD-EXT)" w:date="2023-02-25T13:36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55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CD</w:t>
              </w:r>
            </w:ins>
            <w:ins w:id="56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57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050</w:t>
              </w:r>
            </w:ins>
            <w:ins w:id="58" w:author="DESCHUYTENEER Tanguy (TAXUD-EXT)" w:date="2023-02-25T13:36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59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C</w:t>
              </w:r>
            </w:ins>
            <w:ins w:id="60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61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 and </w:t>
              </w:r>
            </w:ins>
            <w:ins w:id="62" w:author="DESCHUYTENEER Tanguy (TAXUD-EXT)" w:date="2023-02-25T13:36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63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CD</w:t>
              </w:r>
            </w:ins>
            <w:ins w:id="64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65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115</w:t>
              </w:r>
            </w:ins>
            <w:ins w:id="66" w:author="DESCHUYTENEER Tanguy (TAXUD-EXT)" w:date="2023-02-25T13:36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67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>C</w:t>
              </w:r>
            </w:ins>
            <w:ins w:id="68" w:author="DESCHUYTENEER Tanguy (TAXUD-EXT)" w:date="2023-02-25T13:32:00Z">
              <w:r w:rsidRPr="00C21B9B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  <w:rPrChange w:id="69" w:author="DESCHUYTENEER Tanguy (TAXUD-EXT)" w:date="2023-03-10T12:07:00Z">
                    <w:rPr>
                      <w:rFonts w:asciiTheme="minorHAnsi" w:hAnsiTheme="minorHAnsi" w:cstheme="minorHAnsi"/>
                      <w:color w:val="0070C0"/>
                      <w:sz w:val="22"/>
                      <w:szCs w:val="22"/>
                      <w:highlight w:val="magenta"/>
                      <w:lang w:val="en-US"/>
                    </w:rPr>
                  </w:rPrChange>
                </w:rPr>
                <w:t xml:space="preserve"> (as per B1854).</w:t>
              </w:r>
            </w:ins>
          </w:p>
          <w:p w14:paraId="707832BB" w14:textId="159BE24B" w:rsidR="009D28EA" w:rsidRDefault="006E7B2C" w:rsidP="006E7B2C">
            <w:pPr>
              <w:rPr>
                <w:ins w:id="70" w:author="DESCHUYTENEER Tanguy (TAXUD-EXT)" w:date="2023-02-25T13:23:00Z"/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To eliminate the </w:t>
            </w:r>
            <w:r w:rsidRPr="00555F7B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conflict</w:t>
            </w:r>
            <w:ins w:id="71" w:author="DESCHUYTENEER Tanguy (TAXUD-EXT)" w:date="2023-02-25T13:22:00Z">
              <w:r w:rsidR="009D28EA">
                <w:rPr>
                  <w:rFonts w:asciiTheme="minorHAnsi" w:hAnsiTheme="minorHAnsi" w:cstheme="minorHAnsi"/>
                  <w:b/>
                  <w:bCs/>
                  <w:color w:val="0070C0"/>
                  <w:sz w:val="22"/>
                  <w:szCs w:val="22"/>
                  <w:lang w:val="en-US"/>
                </w:rPr>
                <w:t>s</w:t>
              </w:r>
            </w:ins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between DDNTA-v20.00 (P4) and DDNTA-5.15.0(P5) </w:t>
            </w:r>
            <w:r w:rsidRPr="00555F7B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during the Transitional Period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, the </w:t>
            </w:r>
            <w:r w:rsidR="00A81A7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CTS used by the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convertor </w:t>
            </w:r>
            <w:r w:rsidR="00A81A7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(ieCA or a </w:t>
            </w:r>
            <w:proofErr w:type="gramStart"/>
            <w:r w:rsidR="00A81A7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National</w:t>
            </w:r>
            <w:proofErr w:type="gramEnd"/>
            <w:r w:rsidR="00A81A7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convertor) </w:t>
            </w:r>
          </w:p>
          <w:p w14:paraId="03C34329" w14:textId="7ADB3398" w:rsidR="009D28EA" w:rsidRPr="00995213" w:rsidRDefault="006E7B2C" w:rsidP="009D28EA">
            <w:pPr>
              <w:pStyle w:val="ListParagraph"/>
              <w:numPr>
                <w:ilvl w:val="0"/>
                <w:numId w:val="19"/>
              </w:numPr>
              <w:rPr>
                <w:ins w:id="72" w:author="DESCHUYTENEER Tanguy (TAXUD-EXT)" w:date="2023-02-25T13:24:00Z"/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99521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shall </w:t>
            </w:r>
            <w:r w:rsidR="00A81A7A" w:rsidRPr="0099521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insert the Data Item </w:t>
            </w:r>
            <w:r w:rsidR="00555F7B" w:rsidRPr="0099521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‘Place of unloading</w:t>
            </w:r>
            <w:r w:rsidR="00C326BA" w:rsidRPr="0099521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, code</w:t>
            </w:r>
            <w:r w:rsidR="00555F7B" w:rsidRPr="0099521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’ (dummy text) in the P4 messages, </w:t>
            </w:r>
            <w:r w:rsidR="00A81A7A" w:rsidRPr="0099521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if the C589 requires it</w:t>
            </w:r>
            <w:ins w:id="73" w:author="DESCHUYTENEER Tanguy (TAXUD-EXT)" w:date="2023-02-25T13:31:00Z">
              <w:r w:rsidR="00C224D9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 (downgrade conversion</w:t>
              </w:r>
              <w:proofErr w:type="gramStart"/>
              <w:r w:rsidR="00C224D9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>)</w:t>
              </w:r>
            </w:ins>
            <w:ins w:id="74" w:author="DESCHUYTENEER Tanguy (TAXUD-EXT)" w:date="2023-02-25T13:24:00Z">
              <w:r w:rsidR="009D28EA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>;</w:t>
              </w:r>
              <w:proofErr w:type="gramEnd"/>
            </w:ins>
          </w:p>
          <w:p w14:paraId="47B493E5" w14:textId="059CB96A" w:rsidR="00BD7B22" w:rsidRPr="00995213" w:rsidRDefault="009D28EA" w:rsidP="00995213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ins w:id="75" w:author="DESCHUYTENEER Tanguy (TAXUD-EXT)" w:date="2023-02-25T13:24:00Z">
              <w:r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shall </w:t>
              </w:r>
              <w:r w:rsidRPr="009D28EA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>drop the Data Group ‘PLACE OF UNLOADING’ in the P5 messages if B1854 disables it (upgrade conversion)</w:t>
              </w:r>
            </w:ins>
            <w:r w:rsidR="00A81A7A" w:rsidRPr="0099521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.</w:t>
            </w:r>
            <w:bookmarkEnd w:id="6"/>
            <w:r w:rsidR="005F213D" w:rsidRPr="0099521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7C554F5A" w14:textId="77777777" w:rsidR="00454C30" w:rsidRPr="008009B0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06D72BC1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76" w:name="_Hlk90467475"/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8009B0" w14:paraId="482A54D6" w14:textId="77777777" w:rsidTr="005F073E">
        <w:tc>
          <w:tcPr>
            <w:tcW w:w="9759" w:type="dxa"/>
          </w:tcPr>
          <w:bookmarkEnd w:id="76"/>
          <w:p w14:paraId="168D36D1" w14:textId="23DC3E41" w:rsidR="000C5C7C" w:rsidRDefault="00555F7B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One ‘correction’ applied by RFC-List.36 was to add in t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he wording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of the 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B1854 the statement</w:t>
            </w:r>
            <w:r w:rsidR="000C5C7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44952112" w14:textId="77777777" w:rsidR="000C5C7C" w:rsidRDefault="000C5C7C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7332E90" w14:textId="5D3AE877" w:rsidR="00C6539B" w:rsidRPr="00C6539B" w:rsidRDefault="00C6539B" w:rsidP="00555F7B">
            <w:pPr>
              <w:ind w:left="1440"/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</w:pPr>
            <w:r w:rsidRPr="00C6539B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>(…)</w:t>
            </w:r>
          </w:p>
          <w:p w14:paraId="4BBE32DF" w14:textId="6725E7D1" w:rsidR="00555F7B" w:rsidRPr="00C6539B" w:rsidRDefault="00C6539B" w:rsidP="00555F7B">
            <w:pPr>
              <w:ind w:left="1440"/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</w:pPr>
            <w:r w:rsidRPr="00C6539B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 xml:space="preserve">ELSE </w:t>
            </w:r>
            <w:r w:rsidR="005F213D" w:rsidRPr="00C6539B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 xml:space="preserve">IF the last 2 characters of /*/messageRecipient is NOT in SET CL147 </w:t>
            </w:r>
          </w:p>
          <w:p w14:paraId="6D79B042" w14:textId="77777777" w:rsidR="00C6539B" w:rsidRPr="00C6539B" w:rsidRDefault="005F213D" w:rsidP="00555F7B">
            <w:pPr>
              <w:ind w:left="1440"/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</w:pPr>
            <w:r w:rsidRPr="00C6539B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>THEN /*/Consignment/PlaceOfUnloading = "N"</w:t>
            </w:r>
          </w:p>
          <w:p w14:paraId="4F39A8B4" w14:textId="662CCD18" w:rsidR="000C5C7C" w:rsidRPr="00C6539B" w:rsidRDefault="00C6539B" w:rsidP="00555F7B">
            <w:pPr>
              <w:ind w:left="1440"/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</w:pPr>
            <w:r w:rsidRPr="00C6539B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>(…)</w:t>
            </w:r>
            <w:r w:rsidR="005F213D" w:rsidRPr="00C6539B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 xml:space="preserve"> </w:t>
            </w:r>
          </w:p>
          <w:p w14:paraId="00DB64B6" w14:textId="77777777" w:rsidR="000C5C7C" w:rsidRDefault="000C5C7C" w:rsidP="005F213D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</w:pPr>
          </w:p>
          <w:p w14:paraId="3FC215FE" w14:textId="090BA298" w:rsidR="005F213D" w:rsidRDefault="00C6539B" w:rsidP="00555F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lastRenderedPageBreak/>
              <w:t xml:space="preserve">This </w:t>
            </w:r>
            <w:r w:rsidR="00555F7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was a good idea, to ensure that – </w:t>
            </w:r>
            <w:r w:rsidR="00555F7B" w:rsidRPr="0094392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after the upgrading</w:t>
            </w:r>
            <w:r w:rsidR="00555F7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of NCTS-P4 messages by the convertor,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like</w:t>
            </w:r>
            <w:r w:rsidR="00555F7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for transit movement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 w:rsidR="00555F7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involving only NCTS-P5 countries – the 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</w:rPr>
              <w:t>'Place of unloading</w:t>
            </w:r>
            <w:r w:rsidR="00C326BA">
              <w:rPr>
                <w:rFonts w:asciiTheme="minorHAnsi" w:hAnsiTheme="minorHAnsi" w:cstheme="minorHAnsi"/>
                <w:sz w:val="22"/>
                <w:szCs w:val="22"/>
              </w:rPr>
              <w:t>, code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' </w:t>
            </w:r>
            <w:r w:rsidR="00555F7B">
              <w:rPr>
                <w:rFonts w:asciiTheme="minorHAnsi" w:hAnsiTheme="minorHAnsi" w:cstheme="minorHAnsi"/>
                <w:sz w:val="22"/>
                <w:szCs w:val="22"/>
              </w:rPr>
              <w:t xml:space="preserve">(a 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</w:rPr>
              <w:t>safety and security data element</w:t>
            </w:r>
            <w:r w:rsidR="00555F7B">
              <w:rPr>
                <w:rFonts w:asciiTheme="minorHAnsi" w:hAnsiTheme="minorHAnsi" w:cstheme="minorHAnsi"/>
                <w:sz w:val="22"/>
                <w:szCs w:val="22"/>
              </w:rPr>
              <w:t xml:space="preserve">) shall 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not be communicated to countries outside the Security </w:t>
            </w:r>
            <w:r w:rsidR="00555F7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greement </w:t>
            </w:r>
            <w:r w:rsidR="00555F7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F213D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rea.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So, </w:t>
            </w:r>
            <w:r w:rsidR="00C326BA">
              <w:rPr>
                <w:rFonts w:asciiTheme="minorHAnsi" w:hAnsiTheme="minorHAnsi" w:cstheme="minorHAnsi"/>
                <w:sz w:val="22"/>
                <w:szCs w:val="22"/>
              </w:rPr>
              <w:t>we apply during the Transitional Period the way of working in the Post-TP.</w:t>
            </w:r>
          </w:p>
          <w:p w14:paraId="5A0FB2B1" w14:textId="2747245E" w:rsidR="00555F7B" w:rsidRDefault="00555F7B" w:rsidP="00555F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4AEB7C" w14:textId="0ECDDA9A" w:rsidR="00555F7B" w:rsidRPr="008009B0" w:rsidRDefault="00555F7B" w:rsidP="00555F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But</w:t>
            </w:r>
            <w:r w:rsidR="00C6539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proofErr w:type="gramEnd"/>
            <w:r w:rsidR="00C6539B">
              <w:rPr>
                <w:rFonts w:asciiTheme="minorHAnsi" w:hAnsiTheme="minorHAnsi" w:cstheme="minorHAnsi"/>
                <w:sz w:val="22"/>
                <w:szCs w:val="22"/>
              </w:rPr>
              <w:t xml:space="preserve"> 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it was also a bad idea, because some movements involve the sending of messages from an NCTS-P5 country to NCTS-P4 countries located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outside the Security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greement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rea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For those cases, the downgrading of messages may trigger an exception because the C589 is violated. </w:t>
            </w:r>
          </w:p>
          <w:p w14:paraId="308E1B56" w14:textId="162F583A" w:rsidR="00575C47" w:rsidRPr="008009B0" w:rsidRDefault="00575C47" w:rsidP="00575C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When downgrading </w:t>
            </w:r>
            <w:r w:rsidR="0019287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 message (</w:t>
            </w:r>
            <w:proofErr w:type="gramStart"/>
            <w:r w:rsidR="00C6539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e.g.</w:t>
            </w:r>
            <w:proofErr w:type="gramEnd"/>
            <w:r w:rsidR="00C6539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CD038C to CD038B</w:t>
            </w:r>
            <w:r w:rsidR="0019287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 w:rsidR="00C6539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C6539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NCTS-P4 condition C589 mandates that </w:t>
            </w:r>
            <w:r w:rsidR="00C326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D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ata </w:t>
            </w:r>
            <w:r w:rsidR="00C326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tem ‘Place of unloading, code’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must be present </w:t>
            </w:r>
            <w:r w:rsidR="00C326BA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at Header level</w:t>
            </w:r>
            <w:r w:rsidR="00C326B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</w:t>
            </w:r>
            <w:r w:rsidR="00C326BA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except when the trader is an Authorised economic operator (AEO status).</w:t>
            </w:r>
          </w:p>
          <w:p w14:paraId="25D1F94F" w14:textId="77777777" w:rsidR="00C326BA" w:rsidRDefault="00C326BA" w:rsidP="00A511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4FBA3A" w14:textId="31585C19" w:rsidR="005F213D" w:rsidRPr="00B2679E" w:rsidRDefault="000C5C7C" w:rsidP="00A5111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575C47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ording of </w:t>
            </w:r>
            <w:r w:rsidR="00575C47" w:rsidRPr="000C5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C589</w:t>
            </w:r>
            <w:r w:rsidR="00575C47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 DDNTA-20.00</w:t>
            </w:r>
            <w:r w:rsidR="00575C47" w:rsidRPr="008009B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2D2CCA0" w14:textId="77777777" w:rsidR="00E90227" w:rsidRDefault="00E90227" w:rsidP="000C5C7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5B559639" wp14:editId="0AC94FE5">
                  <wp:extent cx="4600575" cy="5238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0575" cy="523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AA2C166" w14:textId="77777777" w:rsidR="00C326BA" w:rsidRDefault="00C326BA" w:rsidP="000C5C7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0E24F55" w14:textId="114C8D3E" w:rsidR="00C326BA" w:rsidRPr="008009B0" w:rsidRDefault="00C326BA" w:rsidP="00C326B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But this information cannot be included in the e.g. CD038B, if the message recipient is located outside the as Security Agreement Area, as defined by the </w:t>
            </w:r>
            <w:r w:rsidRPr="000C5C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B1854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 DDNTA-5.15.0-v1.00 (applied on the Data Group ‘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PLACE OF UNLOADING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’)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: </w:t>
            </w:r>
          </w:p>
          <w:p w14:paraId="750A2B38" w14:textId="77777777" w:rsidR="00C326BA" w:rsidRPr="008009B0" w:rsidRDefault="00C326BA" w:rsidP="00C326B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8009B0">
              <w:rPr>
                <w:rFonts w:asciiTheme="minorHAnsi" w:hAnsiTheme="minorHAnsi" w:cstheme="minorHAnsi"/>
                <w:noProof/>
                <w:sz w:val="22"/>
                <w:szCs w:val="22"/>
                <w:lang w:val="en-IE"/>
              </w:rPr>
              <w:drawing>
                <wp:inline distT="0" distB="0" distL="0" distR="0" wp14:anchorId="19AAECEC" wp14:editId="4D4FC98A">
                  <wp:extent cx="5175524" cy="16769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5524" cy="1676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2228FE27" w14:textId="53E76E9F" w:rsidR="00C326BA" w:rsidRDefault="00CE751D" w:rsidP="00C326B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This conflict shall generate rejections on the Common Domain. It should be resolved in urgency, by adapting the XSLT files defined in the CTS-5.7.1-v1.00 used by ieCA and applied by other National convertors.</w:t>
            </w:r>
          </w:p>
          <w:p w14:paraId="708BA5FF" w14:textId="29F258BB" w:rsidR="00251DC3" w:rsidRDefault="00251DC3" w:rsidP="00C326BA">
            <w:pPr>
              <w:rPr>
                <w:ins w:id="77" w:author="DESCHUYTENEER Tanguy (TAXUD-EXT)" w:date="2023-02-25T13:51:00Z"/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26D9C99" w14:textId="77777777" w:rsidR="00951FE7" w:rsidRDefault="00951FE7" w:rsidP="00951FE7">
            <w:pPr>
              <w:rPr>
                <w:ins w:id="78" w:author="DESCHUYTENEER Tanguy (TAXUD-EXT)" w:date="2023-02-25T13:52:00Z"/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ins w:id="79" w:author="DESCHUYTENEER Tanguy (TAXUD-EXT)" w:date="2023-02-25T13:52:00Z">
              <w:r w:rsidRPr="0094392C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Similarly, when a country (still in NCTS-P4) sends a Common Domain message for a transit declaration with </w:t>
              </w:r>
              <w:r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Safety &amp; Security data, the </w:t>
              </w:r>
              <w:r w:rsidRPr="0094392C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information </w:t>
              </w:r>
              <w:r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>about the ‘</w:t>
              </w:r>
              <w:r w:rsidRPr="0094392C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>place of unloading</w:t>
              </w:r>
              <w:r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>, code’</w:t>
              </w:r>
              <w:r w:rsidRPr="0094392C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 </w:t>
              </w:r>
              <w:r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must be present as per C589 (see above). If </w:t>
              </w:r>
              <w:r w:rsidRPr="0094392C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the recipient (in NCTS-P5) is outside the Security Area, </w:t>
              </w:r>
              <w:r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then </w:t>
              </w:r>
              <w:r w:rsidRPr="0094392C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the Data Group ‘PLACE OF UNLOADING’ may not be included in </w:t>
              </w:r>
              <w:r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 xml:space="preserve">the </w:t>
              </w:r>
              <w:r w:rsidRPr="0094392C">
                <w:rPr>
                  <w:rFonts w:asciiTheme="minorHAnsi" w:hAnsiTheme="minorHAnsi" w:cstheme="minorHAnsi"/>
                  <w:color w:val="0070C0"/>
                  <w:sz w:val="22"/>
                  <w:szCs w:val="22"/>
                  <w:lang w:val="en-US"/>
                </w:rPr>
                <w:t>messages CD001C, CD003C, CD038C, CD050C and CD115C (as per B1854).</w:t>
              </w:r>
            </w:ins>
          </w:p>
          <w:p w14:paraId="5142BC7F" w14:textId="77777777" w:rsidR="00951FE7" w:rsidRDefault="00951FE7" w:rsidP="00C326B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25F3EF71" w14:textId="6E5A7A94" w:rsidR="00251DC3" w:rsidRDefault="00251DC3" w:rsidP="00C326B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del w:id="80" w:author="DESCHUYTENEER Tanguy (TAXUD-EXT)" w:date="2023-02-25T13:52:00Z">
              <w:r w:rsidDel="00951FE7">
                <w:rPr>
                  <w:rFonts w:asciiTheme="minorHAnsi" w:hAnsiTheme="minorHAnsi" w:cstheme="minorHAnsi"/>
                  <w:sz w:val="22"/>
                  <w:szCs w:val="22"/>
                  <w:lang w:val="en-IE"/>
                </w:rPr>
                <w:delText>This</w:delText>
              </w:r>
            </w:del>
            <w:ins w:id="81" w:author="DESCHUYTENEER Tanguy (TAXUD-EXT)" w:date="2023-02-25T13:52:00Z">
              <w:r w:rsidR="00951FE7">
                <w:rPr>
                  <w:rFonts w:asciiTheme="minorHAnsi" w:hAnsiTheme="minorHAnsi" w:cstheme="minorHAnsi"/>
                  <w:sz w:val="22"/>
                  <w:szCs w:val="22"/>
                  <w:lang w:val="en-IE"/>
                </w:rPr>
                <w:t>Those</w:t>
              </w:r>
            </w:ins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ins w:id="82" w:author="DESCHUYTENEER Tanguy (TAXUD-EXT)" w:date="2023-02-25T13:52:00Z">
              <w:r w:rsidR="00951FE7">
                <w:rPr>
                  <w:rFonts w:asciiTheme="minorHAnsi" w:hAnsiTheme="minorHAnsi" w:cstheme="minorHAnsi"/>
                  <w:sz w:val="22"/>
                  <w:szCs w:val="22"/>
                  <w:lang w:val="en-IE"/>
                </w:rPr>
                <w:t xml:space="preserve">two </w:t>
              </w:r>
            </w:ins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issue</w:t>
            </w:r>
            <w:ins w:id="83" w:author="DESCHUYTENEER Tanguy (TAXUD-EXT)" w:date="2023-02-25T13:52:00Z">
              <w:r w:rsidR="00951FE7">
                <w:rPr>
                  <w:rFonts w:asciiTheme="minorHAnsi" w:hAnsiTheme="minorHAnsi" w:cstheme="minorHAnsi"/>
                  <w:sz w:val="22"/>
                  <w:szCs w:val="22"/>
                  <w:lang w:val="en-IE"/>
                </w:rPr>
                <w:t>s</w:t>
              </w:r>
            </w:ins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impact</w:t>
            </w:r>
            <w:del w:id="84" w:author="DESCHUYTENEER Tanguy (TAXUD-EXT)" w:date="2023-02-25T13:52:00Z">
              <w:r w:rsidDel="00951FE7">
                <w:rPr>
                  <w:rFonts w:asciiTheme="minorHAnsi" w:hAnsiTheme="minorHAnsi" w:cstheme="minorHAnsi"/>
                  <w:sz w:val="22"/>
                  <w:szCs w:val="22"/>
                  <w:lang w:val="en-IE"/>
                </w:rPr>
                <w:delText>s</w:delText>
              </w:r>
            </w:del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only five Common Domain messages (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i.e.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IE001, IE003, IE038, IE050, IE115).</w:t>
            </w:r>
          </w:p>
          <w:p w14:paraId="24EE9ED1" w14:textId="1B21E8D2" w:rsidR="00251DC3" w:rsidRPr="008009B0" w:rsidDel="00951FE7" w:rsidRDefault="00251DC3">
            <w:pPr>
              <w:rPr>
                <w:del w:id="85" w:author="DESCHUYTENEER Tanguy (TAXUD-EXT)" w:date="2023-02-25T13:52:00Z"/>
                <w:rFonts w:asciiTheme="minorHAnsi" w:hAnsiTheme="minorHAnsi" w:cstheme="minorHAnsi"/>
                <w:sz w:val="22"/>
                <w:szCs w:val="22"/>
                <w:lang w:val="en-IE"/>
              </w:rPr>
            </w:pPr>
            <w:del w:id="86" w:author="DESCHUYTENEER Tanguy (TAXUD-EXT)" w:date="2023-02-25T13:45:00Z">
              <w:r w:rsidDel="0094392C">
                <w:rPr>
                  <w:rFonts w:asciiTheme="minorHAnsi" w:hAnsiTheme="minorHAnsi" w:cstheme="minorHAnsi"/>
                  <w:sz w:val="22"/>
                  <w:szCs w:val="22"/>
                  <w:lang w:val="en-IE"/>
                </w:rPr>
                <w:delText>There is no problem of upgrade for those messages (related to B1854).</w:delText>
              </w:r>
            </w:del>
            <w:del w:id="87" w:author="DESCHUYTENEER Tanguy (TAXUD-EXT)" w:date="2023-02-25T13:51:00Z">
              <w:r w:rsidDel="00951FE7">
                <w:rPr>
                  <w:rFonts w:asciiTheme="minorHAnsi" w:hAnsiTheme="minorHAnsi" w:cstheme="minorHAnsi"/>
                  <w:sz w:val="22"/>
                  <w:szCs w:val="22"/>
                  <w:lang w:val="en-IE"/>
                </w:rPr>
                <w:delText xml:space="preserve"> </w:delText>
              </w:r>
            </w:del>
          </w:p>
          <w:p w14:paraId="6898C77F" w14:textId="69A784E9" w:rsidR="00C326BA" w:rsidRPr="008009B0" w:rsidRDefault="00C326B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pPrChange w:id="88" w:author="DESCHUYTENEER Tanguy (TAXUD-EXT)" w:date="2023-02-25T13:52:00Z">
                <w:pPr>
                  <w:jc w:val="center"/>
                </w:pPr>
              </w:pPrChange>
            </w:pPr>
          </w:p>
        </w:tc>
      </w:tr>
    </w:tbl>
    <w:p w14:paraId="02B9B736" w14:textId="77777777" w:rsidR="00FC3974" w:rsidRPr="008009B0" w:rsidRDefault="00FC3974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B8D2242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89" w:name="_Hlk90467496"/>
      <w:r w:rsidRPr="008009B0">
        <w:rPr>
          <w:rFonts w:asciiTheme="minorHAnsi" w:hAnsiTheme="minorHAnsi" w:cstheme="minorHAnsi"/>
          <w:b/>
          <w:bCs/>
          <w:sz w:val="28"/>
          <w:szCs w:val="28"/>
        </w:rPr>
        <w:t>Section 3: 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8009B0" w14:paraId="36098742" w14:textId="77777777" w:rsidTr="40280004">
        <w:tc>
          <w:tcPr>
            <w:tcW w:w="10176" w:type="dxa"/>
          </w:tcPr>
          <w:p w14:paraId="1C35B1C1" w14:textId="78665C57" w:rsidR="00CE751D" w:rsidRPr="00CE751D" w:rsidRDefault="00CE751D" w:rsidP="00D32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90" w:name="_Hlk73455602"/>
            <w:bookmarkStart w:id="91" w:name="_Hlk78541056"/>
            <w:bookmarkEnd w:id="89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 avoid multiple changes in National transit applications that already completed the Conformance Testing Mode-2, started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recently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 will start soon, the proposed solution is to adapt the convertor by implementing the below change</w:t>
            </w:r>
            <w:ins w:id="92" w:author="DESCHUYTENEER Tanguy (TAXUD-EXT)" w:date="2023-02-25T13:54:00Z">
              <w:r w:rsidR="00951FE7">
                <w:rPr>
                  <w:rFonts w:asciiTheme="minorHAnsi" w:hAnsiTheme="minorHAnsi" w:cstheme="minorHAnsi"/>
                  <w:sz w:val="22"/>
                  <w:szCs w:val="22"/>
                </w:rPr>
                <w:t>s</w:t>
              </w:r>
            </w:ins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207C4AA" w14:textId="4C187981" w:rsidR="00D32088" w:rsidRDefault="00D32088" w:rsidP="00D32088">
            <w:pPr>
              <w:rPr>
                <w:ins w:id="93" w:author="DESCHUYTENEER Tanguy (TAXUD-EXT)" w:date="2023-02-25T13:52:00Z"/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1FA1949" w14:textId="76B73031" w:rsidR="00951FE7" w:rsidRPr="00951FE7" w:rsidRDefault="00951FE7" w:rsidP="00951FE7">
            <w:pPr>
              <w:keepNext/>
              <w:keepLines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ins w:id="94" w:author="DESCHUYTENEER Tanguy (TAXUD-EXT)" w:date="2023-02-25T13:52:00Z">
              <w:r w:rsidRPr="00951FE7">
                <w:rPr>
                  <w:rFonts w:asciiTheme="minorHAnsi" w:hAnsiTheme="minorHAnsi" w:cstheme="minorHAnsi"/>
                  <w:b/>
                  <w:bCs/>
                  <w:sz w:val="22"/>
                  <w:szCs w:val="22"/>
                  <w:lang w:val="en-IE"/>
                </w:rPr>
                <w:lastRenderedPageBreak/>
                <w:t>Downgrade:</w:t>
              </w:r>
            </w:ins>
          </w:p>
          <w:bookmarkEnd w:id="90"/>
          <w:bookmarkEnd w:id="91"/>
          <w:p w14:paraId="2D592D8C" w14:textId="5801AF04" w:rsidR="00D268B8" w:rsidRPr="007873DA" w:rsidRDefault="00173915" w:rsidP="00951FE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 t</w:t>
            </w:r>
            <w:r w:rsidR="00B44071">
              <w:rPr>
                <w:rFonts w:asciiTheme="minorHAnsi" w:hAnsiTheme="minorHAnsi" w:cstheme="minorHAnsi"/>
                <w:sz w:val="22"/>
                <w:szCs w:val="22"/>
              </w:rPr>
              <w:t>he</w:t>
            </w:r>
            <w:r w:rsidR="00D32088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52CFE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CTS</w:t>
            </w:r>
            <w:r w:rsidR="00D32088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-5.</w:t>
            </w:r>
            <w:r w:rsidR="00052CFE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  <w:r w:rsidR="00D32088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AB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1-v1.00</w:t>
            </w:r>
            <w:r w:rsidR="00052CFE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, a mapping function </w:t>
            </w:r>
            <w:r w:rsidR="00CE751D">
              <w:rPr>
                <w:rFonts w:asciiTheme="minorHAnsi" w:hAnsiTheme="minorHAnsi" w:cstheme="minorHAnsi"/>
                <w:sz w:val="22"/>
                <w:szCs w:val="22"/>
              </w:rPr>
              <w:t xml:space="preserve">shall </w:t>
            </w:r>
            <w:r w:rsidR="007873DA">
              <w:rPr>
                <w:rFonts w:asciiTheme="minorHAnsi" w:hAnsiTheme="minorHAnsi" w:cstheme="minorHAnsi"/>
                <w:sz w:val="22"/>
                <w:szCs w:val="22"/>
              </w:rPr>
              <w:t>be</w:t>
            </w:r>
            <w:r w:rsidR="00052CFE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used to insert the static text ‘</w:t>
            </w:r>
            <w:r w:rsidR="00B44071" w:rsidRPr="00B440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info, text inserted by Convertor</w:t>
            </w:r>
            <w:r w:rsidR="00052CFE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’ </w:t>
            </w:r>
            <w:r w:rsidR="00B44071">
              <w:rPr>
                <w:rFonts w:asciiTheme="minorHAnsi" w:hAnsiTheme="minorHAnsi" w:cstheme="minorHAnsi"/>
                <w:sz w:val="22"/>
                <w:szCs w:val="22"/>
              </w:rPr>
              <w:t xml:space="preserve">[length = 35 characters] </w:t>
            </w:r>
            <w:r w:rsidR="0046215E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 w:rsidR="00B44071">
              <w:rPr>
                <w:rFonts w:asciiTheme="minorHAnsi" w:hAnsiTheme="minorHAnsi" w:cstheme="minorHAnsi"/>
                <w:sz w:val="22"/>
                <w:szCs w:val="22"/>
              </w:rPr>
              <w:t xml:space="preserve"> the</w:t>
            </w:r>
            <w:r w:rsidR="00052CFE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4071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052CFE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ata </w:t>
            </w:r>
            <w:r w:rsidR="00B4407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052CFE" w:rsidRPr="008009B0">
              <w:rPr>
                <w:rFonts w:asciiTheme="minorHAnsi" w:hAnsiTheme="minorHAnsi" w:cstheme="minorHAnsi"/>
                <w:sz w:val="22"/>
                <w:szCs w:val="22"/>
              </w:rPr>
              <w:t>tem ‘</w:t>
            </w:r>
            <w:r w:rsidR="00052CFE" w:rsidRPr="000C5C7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Place of unloading, code</w:t>
            </w:r>
            <w:r w:rsidR="00052CFE" w:rsidRPr="000C5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052CFE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4071">
              <w:rPr>
                <w:rFonts w:asciiTheme="minorHAnsi" w:hAnsiTheme="minorHAnsi" w:cstheme="minorHAnsi"/>
                <w:sz w:val="22"/>
                <w:szCs w:val="22"/>
              </w:rPr>
              <w:t xml:space="preserve">[an..35] </w:t>
            </w:r>
            <w:r w:rsidR="00052CFE" w:rsidRPr="008009B0">
              <w:rPr>
                <w:rFonts w:asciiTheme="minorHAnsi" w:hAnsiTheme="minorHAnsi" w:cstheme="minorHAnsi"/>
                <w:sz w:val="22"/>
                <w:szCs w:val="22"/>
              </w:rPr>
              <w:t>when</w:t>
            </w:r>
            <w:r w:rsidR="00D832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52CFE" w:rsidRPr="008009B0">
              <w:rPr>
                <w:rFonts w:asciiTheme="minorHAnsi" w:hAnsiTheme="minorHAnsi" w:cstheme="minorHAnsi"/>
                <w:sz w:val="22"/>
                <w:szCs w:val="22"/>
              </w:rPr>
              <w:t>downgrading a message</w:t>
            </w:r>
            <w:r w:rsidR="007873DA">
              <w:rPr>
                <w:rFonts w:asciiTheme="minorHAnsi" w:hAnsiTheme="minorHAnsi" w:cstheme="minorHAnsi"/>
                <w:sz w:val="22"/>
                <w:szCs w:val="22"/>
              </w:rPr>
              <w:t xml:space="preserve"> from</w:t>
            </w:r>
            <w:r w:rsidR="00052CFE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NCTS-P5 to NCTS-P4 </w:t>
            </w:r>
            <w:r w:rsidR="00B4407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873DA">
              <w:rPr>
                <w:rFonts w:asciiTheme="minorHAnsi" w:hAnsiTheme="minorHAnsi" w:cstheme="minorHAnsi"/>
                <w:sz w:val="22"/>
                <w:szCs w:val="22"/>
              </w:rPr>
              <w:t>avoiding the violation of</w:t>
            </w:r>
            <w:r w:rsidR="0046215E">
              <w:rPr>
                <w:rFonts w:asciiTheme="minorHAnsi" w:hAnsiTheme="minorHAnsi" w:cstheme="minorHAnsi"/>
                <w:sz w:val="22"/>
                <w:szCs w:val="22"/>
              </w:rPr>
              <w:t xml:space="preserve"> C589</w:t>
            </w:r>
            <w:r w:rsidR="00B44071">
              <w:rPr>
                <w:rFonts w:asciiTheme="minorHAnsi" w:hAnsiTheme="minorHAnsi" w:cstheme="minorHAnsi"/>
                <w:sz w:val="22"/>
                <w:szCs w:val="22"/>
              </w:rPr>
              <w:t>) as defined below:</w:t>
            </w:r>
          </w:p>
          <w:p w14:paraId="36A7BAB5" w14:textId="61661D76" w:rsidR="00541EC9" w:rsidRDefault="00541EC9" w:rsidP="000866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89FB749" w14:textId="1344C10E" w:rsidR="00B44071" w:rsidRPr="0061574E" w:rsidRDefault="00B44071" w:rsidP="0061574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61574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IF /*/TransitOperation/security is EQUAL to ‘0’</w:t>
            </w:r>
          </w:p>
          <w:p w14:paraId="524757DD" w14:textId="77777777" w:rsidR="00B44071" w:rsidRPr="00B44071" w:rsidRDefault="00B44071" w:rsidP="0061574E">
            <w:pPr>
              <w:ind w:left="108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B44071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THEN /*/Consignment/PlaceOfUnloading = “N” </w:t>
            </w:r>
          </w:p>
          <w:p w14:paraId="1602AC27" w14:textId="21F2997E" w:rsidR="00B44071" w:rsidRPr="00B44071" w:rsidRDefault="00B44071" w:rsidP="0061574E">
            <w:pPr>
              <w:ind w:left="1440" w:hanging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--&gt; </w:t>
            </w:r>
            <w:r w:rsidR="0061574E" w:rsidRPr="006157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No change in CTS: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data from P5 is 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downgraded in P4, since C186 is attached on "Place of unloading, code"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i.e. C186 is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equivalent 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 this part of B1854)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7F931919" w14:textId="77777777" w:rsidR="00B44071" w:rsidRPr="00B44071" w:rsidRDefault="00B44071" w:rsidP="00B44071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936D87B" w14:textId="3BA403B8" w:rsidR="00B44071" w:rsidRPr="0061574E" w:rsidRDefault="00B44071" w:rsidP="0061574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61574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ELSE IF the last 2 characters of /*/messageRecipient is NOT in SET CL147</w:t>
            </w:r>
          </w:p>
          <w:p w14:paraId="581BBF06" w14:textId="258CF8CE" w:rsidR="00B44071" w:rsidRPr="0061574E" w:rsidRDefault="00B44071" w:rsidP="0061574E">
            <w:pPr>
              <w:ind w:left="108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61574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THEN /*/Consignment/PlaceOfUnloading = "N" </w:t>
            </w:r>
          </w:p>
          <w:p w14:paraId="0475FE42" w14:textId="77777777" w:rsidR="0061574E" w:rsidRDefault="00B44071" w:rsidP="00B44071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--&gt; </w:t>
            </w:r>
            <w:r w:rsidR="0061574E" w:rsidRPr="006157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Change in CTS: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 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new 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CTS function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4E700E7B" w14:textId="026E64CF" w:rsidR="0061574E" w:rsidRDefault="0061574E" w:rsidP="0061574E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Security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’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present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P4 message,</w:t>
            </w:r>
            <w:r w:rsidR="00B44071"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3B7C28F0" w14:textId="02071F76" w:rsidR="00B44071" w:rsidRPr="00B44071" w:rsidRDefault="0061574E" w:rsidP="0061574E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THEN CTS </w:t>
            </w:r>
            <w:r w:rsidR="00B44071"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will insert the static text ‘</w:t>
            </w:r>
            <w:r w:rsidR="00B44071" w:rsidRPr="00AA595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 xml:space="preserve">No </w:t>
            </w:r>
            <w:r w:rsidRPr="00AA595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i</w:t>
            </w:r>
            <w:r w:rsidR="00B44071" w:rsidRPr="00AA595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nfo</w:t>
            </w:r>
            <w:r w:rsidRPr="00AA595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 xml:space="preserve">, text </w:t>
            </w:r>
            <w:r w:rsidR="00B44071" w:rsidRPr="00AA595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 xml:space="preserve">inserted by </w:t>
            </w:r>
            <w:r w:rsidRPr="00AA595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Convertor</w:t>
            </w:r>
            <w:r w:rsidR="00B44071"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’ into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D</w:t>
            </w:r>
            <w:r w:rsidR="00B44071"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ata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</w:t>
            </w:r>
            <w:r w:rsidR="00B44071"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tem ‘</w:t>
            </w:r>
            <w:r w:rsidR="00B44071" w:rsidRPr="006157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Place of unloading, code</w:t>
            </w:r>
            <w:r w:rsidR="00B44071"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’.</w:t>
            </w:r>
          </w:p>
          <w:p w14:paraId="253B5E46" w14:textId="77777777" w:rsidR="00B44071" w:rsidRPr="00B44071" w:rsidRDefault="00B44071" w:rsidP="00B44071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</w:t>
            </w:r>
          </w:p>
          <w:p w14:paraId="719C6A29" w14:textId="63B622B7" w:rsidR="00B44071" w:rsidRPr="0061574E" w:rsidRDefault="00B44071" w:rsidP="0061574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61574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ELSE IF /*/TransitOperation/specificCircumstanceIndicator is EQUAL to ‘XXX’</w:t>
            </w:r>
          </w:p>
          <w:p w14:paraId="18A192B8" w14:textId="59E7774E" w:rsidR="00B44071" w:rsidRPr="0061574E" w:rsidRDefault="00B44071" w:rsidP="0061574E">
            <w:pPr>
              <w:ind w:left="108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61574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  THEN /*/Consignment/PlaceOfUnloading = “O”</w:t>
            </w:r>
          </w:p>
          <w:p w14:paraId="09865F02" w14:textId="4090F9C3" w:rsidR="00B44071" w:rsidRPr="00B44071" w:rsidRDefault="00B44071" w:rsidP="0061574E">
            <w:pPr>
              <w:ind w:left="108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1574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  ELSE /*/Consignment/PlaceOfUnloading = "R"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02F7921E" w14:textId="469461F1" w:rsidR="00B44071" w:rsidRPr="00B44071" w:rsidRDefault="00B44071" w:rsidP="0061574E">
            <w:pPr>
              <w:ind w:left="1440" w:hanging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--&gt; </w:t>
            </w:r>
            <w:r w:rsidR="0061574E" w:rsidRPr="006157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No change in CTS: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No need for static text, since this part of B1854 has the same business meaning 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as defined by </w:t>
            </w:r>
            <w:r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C589.</w:t>
            </w:r>
          </w:p>
          <w:p w14:paraId="6EAD39D3" w14:textId="6602F97C" w:rsidR="00B44071" w:rsidRDefault="00B44071" w:rsidP="00B44071">
            <w:pPr>
              <w:rPr>
                <w:ins w:id="95" w:author="DESCHUYTENEER Tanguy (TAXUD-EXT)" w:date="2023-02-25T13:54:00Z"/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B6CB2D5" w14:textId="77777777" w:rsidR="00951FE7" w:rsidRPr="0073011D" w:rsidRDefault="00951FE7" w:rsidP="00951FE7">
            <w:pPr>
              <w:rPr>
                <w:ins w:id="96" w:author="DESCHUYTENEER Tanguy (TAXUD-EXT)" w:date="2023-02-25T13:54:00Z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ins w:id="97" w:author="DESCHUYTENEER Tanguy (TAXUD-EXT)" w:date="2023-02-25T13:54:00Z">
              <w:r w:rsidRPr="0073011D">
                <w:rPr>
                  <w:rFonts w:asciiTheme="minorHAnsi" w:hAnsiTheme="minorHAnsi" w:cstheme="minorHAnsi"/>
                  <w:b/>
                  <w:bCs/>
                  <w:sz w:val="22"/>
                  <w:szCs w:val="22"/>
                  <w:u w:val="single"/>
                </w:rPr>
                <w:t>Upgrade</w:t>
              </w:r>
            </w:ins>
          </w:p>
          <w:p w14:paraId="141587A6" w14:textId="77777777" w:rsidR="00951FE7" w:rsidRPr="0073011D" w:rsidRDefault="00951FE7" w:rsidP="00951FE7">
            <w:pPr>
              <w:rPr>
                <w:ins w:id="98" w:author="DESCHUYTENEER Tanguy (TAXUD-EXT)" w:date="2023-02-25T13:54:00Z"/>
                <w:rFonts w:asciiTheme="minorHAnsi" w:hAnsiTheme="minorHAnsi" w:cstheme="minorHAnsi"/>
                <w:sz w:val="22"/>
                <w:szCs w:val="22"/>
              </w:rPr>
            </w:pPr>
            <w:ins w:id="99" w:author="DESCHUYTENEER Tanguy (TAXUD-EXT)" w:date="2023-02-25T13:54:00Z">
              <w:r w:rsidRPr="0073011D">
                <w:rPr>
                  <w:rFonts w:asciiTheme="minorHAnsi" w:hAnsiTheme="minorHAnsi" w:cstheme="minorHAnsi"/>
                  <w:sz w:val="22"/>
                  <w:szCs w:val="22"/>
                </w:rPr>
                <w:t xml:space="preserve">In the </w:t>
              </w:r>
              <w:r w:rsidRPr="0073011D"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t>CTS-5.7.1-v1.00</w:t>
              </w:r>
              <w:r w:rsidRPr="0073011D">
                <w:rPr>
                  <w:rFonts w:asciiTheme="minorHAnsi" w:hAnsiTheme="minorHAnsi" w:cstheme="minorHAnsi"/>
                  <w:sz w:val="22"/>
                  <w:szCs w:val="22"/>
                </w:rPr>
                <w:t>, a mapping function shall be used to drop the information provided in Data Item ‘</w:t>
              </w:r>
              <w:r w:rsidRPr="0073011D"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t>Place of unloading, code</w:t>
              </w:r>
              <w:r w:rsidRPr="0073011D">
                <w:rPr>
                  <w:rFonts w:asciiTheme="minorHAnsi" w:hAnsiTheme="minorHAnsi" w:cstheme="minorHAnsi"/>
                  <w:sz w:val="22"/>
                  <w:szCs w:val="22"/>
                </w:rPr>
                <w:t>’ when upgrading a message from NCTS-P4 to NCTS-P5 in cases where the recipient does not belong to Security Agreement Area (avoiding violation of B1854) as defined below:</w:t>
              </w:r>
            </w:ins>
          </w:p>
          <w:p w14:paraId="19019EEF" w14:textId="77777777" w:rsidR="00951FE7" w:rsidRPr="0073011D" w:rsidRDefault="00951FE7" w:rsidP="00951FE7">
            <w:pPr>
              <w:rPr>
                <w:ins w:id="100" w:author="DESCHUYTENEER Tanguy (TAXUD-EXT)" w:date="2023-02-25T13:54:00Z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E3AF011" w14:textId="77777777" w:rsidR="00951FE7" w:rsidRPr="0073011D" w:rsidRDefault="00951FE7" w:rsidP="00951FE7">
            <w:pPr>
              <w:pStyle w:val="ListParagraph"/>
              <w:ind w:left="1080"/>
              <w:rPr>
                <w:ins w:id="101" w:author="DESCHUYTENEER Tanguy (TAXUD-EXT)" w:date="2023-02-25T13:54:00Z"/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ins w:id="102" w:author="DESCHUYTENEER Tanguy (TAXUD-EXT)" w:date="2023-02-25T13:54:00Z"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1.</w:t>
              </w:r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ab/>
              </w:r>
              <w:r w:rsidRPr="0073011D">
                <w:rPr>
                  <w:rFonts w:ascii="Arial" w:hAnsi="Arial" w:cs="Arial"/>
                  <w:i/>
                  <w:iCs/>
                  <w:sz w:val="20"/>
                  <w:szCs w:val="20"/>
                  <w:lang w:val="en-US"/>
                </w:rPr>
                <w:t>ELSE IF the last 2 characters of /*/</w:t>
              </w:r>
              <w:proofErr w:type="spellStart"/>
              <w:r w:rsidRPr="0073011D">
                <w:rPr>
                  <w:rFonts w:ascii="Arial" w:hAnsi="Arial" w:cs="Arial"/>
                  <w:i/>
                  <w:iCs/>
                  <w:sz w:val="20"/>
                  <w:szCs w:val="20"/>
                  <w:lang w:val="en-US"/>
                </w:rPr>
                <w:t>messageRecipient</w:t>
              </w:r>
              <w:proofErr w:type="spellEnd"/>
              <w:r w:rsidRPr="0073011D">
                <w:rPr>
                  <w:rFonts w:ascii="Arial" w:hAnsi="Arial" w:cs="Arial"/>
                  <w:i/>
                  <w:iCs/>
                  <w:sz w:val="20"/>
                  <w:szCs w:val="20"/>
                  <w:lang w:val="en-US"/>
                </w:rPr>
                <w:t xml:space="preserve"> is NOT in SET CL147</w:t>
              </w:r>
            </w:ins>
          </w:p>
          <w:p w14:paraId="6618B3AF" w14:textId="77777777" w:rsidR="00951FE7" w:rsidRPr="0073011D" w:rsidRDefault="00951FE7" w:rsidP="00951FE7">
            <w:pPr>
              <w:ind w:left="1080"/>
              <w:rPr>
                <w:ins w:id="103" w:author="DESCHUYTENEER Tanguy (TAXUD-EXT)" w:date="2023-02-25T13:54:00Z"/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ins w:id="104" w:author="DESCHUYTENEER Tanguy (TAXUD-EXT)" w:date="2023-02-25T13:54:00Z">
              <w:r w:rsidRPr="0073011D">
                <w:rPr>
                  <w:rFonts w:ascii="Arial" w:hAnsi="Arial" w:cs="Arial"/>
                  <w:i/>
                  <w:iCs/>
                  <w:sz w:val="20"/>
                  <w:szCs w:val="20"/>
                  <w:lang w:val="en-US"/>
                </w:rPr>
                <w:t>THEN /*/Consignment/</w:t>
              </w:r>
              <w:proofErr w:type="spellStart"/>
              <w:r w:rsidRPr="0073011D">
                <w:rPr>
                  <w:rFonts w:ascii="Arial" w:hAnsi="Arial" w:cs="Arial"/>
                  <w:i/>
                  <w:iCs/>
                  <w:sz w:val="20"/>
                  <w:szCs w:val="20"/>
                  <w:lang w:val="en-US"/>
                </w:rPr>
                <w:t>PlaceOfUnloading</w:t>
              </w:r>
              <w:proofErr w:type="spellEnd"/>
              <w:r w:rsidRPr="0073011D">
                <w:rPr>
                  <w:rFonts w:ascii="Arial" w:hAnsi="Arial" w:cs="Arial"/>
                  <w:i/>
                  <w:iCs/>
                  <w:sz w:val="20"/>
                  <w:szCs w:val="20"/>
                  <w:lang w:val="en-US"/>
                </w:rPr>
                <w:t xml:space="preserve"> = "N" </w:t>
              </w:r>
            </w:ins>
          </w:p>
          <w:p w14:paraId="5CB235FC" w14:textId="77777777" w:rsidR="00951FE7" w:rsidRPr="0073011D" w:rsidRDefault="00951FE7" w:rsidP="00951FE7">
            <w:pPr>
              <w:ind w:left="720"/>
              <w:rPr>
                <w:ins w:id="105" w:author="DESCHUYTENEER Tanguy (TAXUD-EXT)" w:date="2023-02-25T13:54:00Z"/>
                <w:rFonts w:asciiTheme="minorHAnsi" w:hAnsiTheme="minorHAnsi" w:cstheme="minorHAnsi"/>
                <w:sz w:val="22"/>
                <w:szCs w:val="22"/>
                <w:lang w:val="en-US"/>
              </w:rPr>
            </w:pPr>
            <w:ins w:id="106" w:author="DESCHUYTENEER Tanguy (TAXUD-EXT)" w:date="2023-02-25T13:54:00Z"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--&gt; </w:t>
              </w:r>
              <w:r w:rsidRPr="0073011D">
                <w:rPr>
                  <w:rFonts w:asciiTheme="minorHAnsi" w:hAnsiTheme="minorHAnsi" w:cstheme="minorHAnsi"/>
                  <w:b/>
                  <w:bCs/>
                  <w:sz w:val="22"/>
                  <w:szCs w:val="22"/>
                  <w:lang w:val="en-US"/>
                </w:rPr>
                <w:t>Change in CTS:</w:t>
              </w:r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 A new CTS function:</w:t>
              </w:r>
            </w:ins>
          </w:p>
          <w:p w14:paraId="3BCDF697" w14:textId="77777777" w:rsidR="00951FE7" w:rsidRPr="0073011D" w:rsidRDefault="00951FE7" w:rsidP="00951FE7">
            <w:pPr>
              <w:ind w:left="1440"/>
              <w:rPr>
                <w:ins w:id="107" w:author="DESCHUYTENEER Tanguy (TAXUD-EXT)" w:date="2023-02-25T13:54:00Z"/>
                <w:rFonts w:asciiTheme="minorHAnsi" w:hAnsiTheme="minorHAnsi" w:cstheme="minorHAnsi"/>
                <w:sz w:val="22"/>
                <w:szCs w:val="22"/>
                <w:lang w:val="en-US"/>
              </w:rPr>
            </w:pPr>
            <w:ins w:id="108" w:author="DESCHUYTENEER Tanguy (TAXUD-EXT)" w:date="2023-02-25T13:54:00Z"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IF ‘Place of unloading, code’ is present in P4 message and Message Recipient does not belong to CL147</w:t>
              </w:r>
            </w:ins>
          </w:p>
          <w:p w14:paraId="6779C3DD" w14:textId="77777777" w:rsidR="00951FE7" w:rsidRPr="00B44071" w:rsidRDefault="00951FE7" w:rsidP="00951FE7">
            <w:pPr>
              <w:ind w:left="1440"/>
              <w:rPr>
                <w:ins w:id="109" w:author="DESCHUYTENEER Tanguy (TAXUD-EXT)" w:date="2023-02-25T13:54:00Z"/>
                <w:rFonts w:asciiTheme="minorHAnsi" w:hAnsiTheme="minorHAnsi" w:cstheme="minorHAnsi"/>
                <w:sz w:val="22"/>
                <w:szCs w:val="22"/>
                <w:lang w:val="en-US"/>
              </w:rPr>
            </w:pPr>
            <w:ins w:id="110" w:author="DESCHUYTENEER Tanguy (TAXUD-EXT)" w:date="2023-02-25T13:54:00Z"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THEN CTS will drop the information provided in Data Item ‘</w:t>
              </w:r>
              <w:r w:rsidRPr="0073011D">
                <w:rPr>
                  <w:rFonts w:asciiTheme="minorHAnsi" w:hAnsiTheme="minorHAnsi" w:cstheme="minorHAnsi"/>
                  <w:b/>
                  <w:bCs/>
                  <w:sz w:val="22"/>
                  <w:szCs w:val="22"/>
                  <w:lang w:val="en-US"/>
                </w:rPr>
                <w:t>Place of unloading, code</w:t>
              </w:r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’.</w:t>
              </w:r>
            </w:ins>
          </w:p>
          <w:p w14:paraId="49A10403" w14:textId="77777777" w:rsidR="00951FE7" w:rsidRPr="00B44071" w:rsidRDefault="00951FE7" w:rsidP="00B4407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4AE0CA1" w14:textId="77777777" w:rsidR="00951FE7" w:rsidRDefault="0061574E" w:rsidP="00B44071">
            <w:pPr>
              <w:rPr>
                <w:ins w:id="111" w:author="DESCHUYTENEER Tanguy (TAXUD-EXT)" w:date="2023-02-25T13:58:00Z"/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</w:t>
            </w:r>
            <w:r w:rsidR="00B44071"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 other words, the CTS function</w:t>
            </w:r>
            <w:ins w:id="112" w:author="DESCHUYTENEER Tanguy (TAXUD-EXT)" w:date="2023-02-25T13:57:00Z">
              <w:r w:rsidR="00951FE7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s</w:t>
              </w:r>
            </w:ins>
            <w:r w:rsidR="00B44071"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will perform the following </w:t>
            </w:r>
            <w:proofErr w:type="gramStart"/>
            <w:r w:rsidR="00B44071" w:rsidRPr="00B440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actions</w:t>
            </w:r>
            <w:r w:rsidR="00251D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ins w:id="113" w:author="DESCHUYTENEER Tanguy (TAXUD-EXT)" w:date="2023-02-25T13:58:00Z">
              <w:r w:rsidR="00951FE7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:</w:t>
              </w:r>
              <w:proofErr w:type="gramEnd"/>
            </w:ins>
          </w:p>
          <w:p w14:paraId="069044F3" w14:textId="242AA2A8" w:rsidR="00B44071" w:rsidRPr="0073011D" w:rsidRDefault="00251DC3" w:rsidP="0073011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301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when downgrading messages CD001C, CD003C, CD038C, CD050C, CD115C</w:t>
            </w:r>
            <w:r w:rsidR="00B44071" w:rsidRPr="0073011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7F4EAFEC" w14:textId="51E8EF47" w:rsidR="0061574E" w:rsidRDefault="00B44071" w:rsidP="00251DC3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Check if security is present. </w:t>
            </w:r>
          </w:p>
          <w:p w14:paraId="67B1DB0B" w14:textId="0509538C" w:rsidR="00B44071" w:rsidRPr="0061574E" w:rsidRDefault="00B44071" w:rsidP="0061574E">
            <w:pPr>
              <w:pStyle w:val="ListParagraph"/>
              <w:numPr>
                <w:ilvl w:val="0"/>
                <w:numId w:val="15"/>
              </w:numPr>
              <w:ind w:left="14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‘S</w:t>
            </w:r>
            <w:r w:rsidR="0061574E"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ecurity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’</w:t>
            </w:r>
            <w:r w:rsidR="0061574E"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</w:t>
            </w:r>
            <w:r w:rsidR="0019496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NOT </w:t>
            </w:r>
            <w:r w:rsidR="0061574E"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present</w:t>
            </w: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251DC3" w:rsidRPr="00251D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Wingdings" w:char="F0E0"/>
            </w:r>
            <w:r w:rsidR="00251D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 further action.</w:t>
            </w:r>
          </w:p>
          <w:p w14:paraId="6AFA0BF5" w14:textId="72B7CE64" w:rsidR="0061574E" w:rsidRDefault="00B44071" w:rsidP="0061574E">
            <w:pPr>
              <w:pStyle w:val="ListParagraph"/>
              <w:numPr>
                <w:ilvl w:val="0"/>
                <w:numId w:val="15"/>
              </w:numPr>
              <w:ind w:left="14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‘S</w:t>
            </w: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ecurity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’</w:t>
            </w: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present, </w:t>
            </w:r>
            <w:r w:rsidR="00251DC3" w:rsidRPr="00251D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Wingdings" w:char="F0E0"/>
            </w:r>
            <w:r w:rsidR="00251D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61574E"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check if "/Consignment/PlaceOfUnloading" data exists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13AEF748" w14:textId="45EDD1E2" w:rsidR="0061574E" w:rsidRDefault="00B44071" w:rsidP="0061574E">
            <w:pPr>
              <w:pStyle w:val="ListParagraph"/>
              <w:numPr>
                <w:ilvl w:val="0"/>
                <w:numId w:val="16"/>
              </w:numPr>
              <w:ind w:left="1731" w:hanging="291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yes, </w:t>
            </w:r>
            <w:r w:rsidR="0036377B" w:rsidRPr="003637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Wingdings" w:char="F0E0"/>
            </w:r>
            <w:r w:rsidR="003637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this information </w:t>
            </w:r>
            <w:r w:rsidR="003637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(P5) </w:t>
            </w: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will be downgraded</w:t>
            </w:r>
            <w:r w:rsidR="003637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(in P4)</w:t>
            </w: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</w:p>
          <w:p w14:paraId="25853406" w14:textId="35A2FD25" w:rsidR="00B44071" w:rsidRPr="0061574E" w:rsidRDefault="00B44071" w:rsidP="0061574E">
            <w:pPr>
              <w:pStyle w:val="ListParagraph"/>
              <w:numPr>
                <w:ilvl w:val="0"/>
                <w:numId w:val="16"/>
              </w:numPr>
              <w:ind w:left="1731" w:hanging="291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no, </w:t>
            </w:r>
            <w:r w:rsidR="0036377B" w:rsidRPr="003637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Wingdings" w:char="F0E0"/>
            </w:r>
            <w:r w:rsidR="003637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static text 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</w:t>
            </w:r>
            <w:r w:rsidR="0061574E" w:rsidRPr="006157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No </w:t>
            </w:r>
            <w:r w:rsidR="006157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</w:t>
            </w:r>
            <w:r w:rsidR="0061574E" w:rsidRPr="006157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nfo</w:t>
            </w:r>
            <w:r w:rsidR="006157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, text </w:t>
            </w:r>
            <w:r w:rsidR="0061574E" w:rsidRPr="006157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inserted by </w:t>
            </w:r>
            <w:r w:rsidR="006157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Convertor</w:t>
            </w:r>
            <w:r w:rsidR="0061574E"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’</w:t>
            </w: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will be </w:t>
            </w:r>
            <w:r w:rsidR="003637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inserted </w:t>
            </w:r>
            <w:r w:rsid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 produce the NCTS-P4 message</w:t>
            </w:r>
            <w:r w:rsidR="00251D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 w:rsidRPr="006157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70F43C06" w14:textId="2B9CAAF0" w:rsidR="00B44071" w:rsidRDefault="00B44071" w:rsidP="00B44071">
            <w:pPr>
              <w:rPr>
                <w:ins w:id="114" w:author="DESCHUYTENEER Tanguy (TAXUD-EXT)" w:date="2023-02-25T13:58:00Z"/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ED983E7" w14:textId="2271A7D2" w:rsidR="00951FE7" w:rsidRPr="00D238E0" w:rsidRDefault="00951FE7" w:rsidP="00951FE7">
            <w:pPr>
              <w:pStyle w:val="ListParagraph"/>
              <w:numPr>
                <w:ilvl w:val="0"/>
                <w:numId w:val="19"/>
              </w:numPr>
              <w:rPr>
                <w:ins w:id="115" w:author="DESCHUYTENEER Tanguy (TAXUD-EXT)" w:date="2023-02-25T13:58:00Z"/>
                <w:rFonts w:asciiTheme="minorHAnsi" w:hAnsiTheme="minorHAnsi" w:cstheme="minorHAnsi"/>
                <w:sz w:val="22"/>
                <w:szCs w:val="22"/>
                <w:lang w:val="en-US"/>
              </w:rPr>
            </w:pPr>
            <w:ins w:id="116" w:author="DESCHUYTENEER Tanguy (TAXUD-EXT)" w:date="2023-02-25T13:58:00Z">
              <w:r w:rsidRPr="00D238E0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when </w:t>
              </w:r>
              <w: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up</w:t>
              </w:r>
              <w:r w:rsidRPr="00D238E0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grading messages CD001</w:t>
              </w:r>
              <w: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B</w:t>
              </w:r>
              <w:r w:rsidRPr="00D238E0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, CD003</w:t>
              </w:r>
              <w: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B</w:t>
              </w:r>
              <w:r w:rsidRPr="00D238E0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, CD038</w:t>
              </w:r>
              <w: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B</w:t>
              </w:r>
              <w:r w:rsidRPr="00D238E0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, CD050</w:t>
              </w:r>
              <w: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B</w:t>
              </w:r>
              <w:r w:rsidRPr="00D238E0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, CD115</w:t>
              </w:r>
            </w:ins>
            <w:ins w:id="117" w:author="DESCHUYTENEER Tanguy (TAXUD-EXT)" w:date="2023-02-25T13:59:00Z">
              <w: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B</w:t>
              </w:r>
            </w:ins>
            <w:ins w:id="118" w:author="DESCHUYTENEER Tanguy (TAXUD-EXT)" w:date="2023-02-25T13:58:00Z">
              <w:r w:rsidRPr="00D238E0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:</w:t>
              </w:r>
            </w:ins>
          </w:p>
          <w:p w14:paraId="27E90EEC" w14:textId="0EFD0CA7" w:rsidR="00951FE7" w:rsidRPr="0073011D" w:rsidRDefault="00951FE7" w:rsidP="00951FE7">
            <w:pPr>
              <w:pStyle w:val="ListParagraph"/>
              <w:numPr>
                <w:ilvl w:val="0"/>
                <w:numId w:val="17"/>
              </w:numPr>
              <w:rPr>
                <w:ins w:id="119" w:author="DESCHUYTENEER Tanguy (TAXUD-EXT)" w:date="2023-02-25T13:59:00Z"/>
                <w:rFonts w:asciiTheme="minorHAnsi" w:hAnsiTheme="minorHAnsi" w:cstheme="minorHAnsi"/>
                <w:sz w:val="22"/>
                <w:szCs w:val="22"/>
                <w:lang w:val="en-US"/>
              </w:rPr>
            </w:pPr>
            <w:ins w:id="120" w:author="DESCHUYTENEER Tanguy (TAXUD-EXT)" w:date="2023-02-25T13:59:00Z">
              <w:r w:rsidRPr="00951FE7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C</w:t>
              </w:r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heck if unloading place is present. </w:t>
              </w:r>
            </w:ins>
          </w:p>
          <w:p w14:paraId="32EE4316" w14:textId="77777777" w:rsidR="00951FE7" w:rsidRPr="0073011D" w:rsidRDefault="00951FE7" w:rsidP="0073011D">
            <w:pPr>
              <w:pStyle w:val="ListParagraph"/>
              <w:numPr>
                <w:ilvl w:val="0"/>
                <w:numId w:val="20"/>
              </w:numPr>
              <w:ind w:left="1445"/>
              <w:rPr>
                <w:ins w:id="121" w:author="DESCHUYTENEER Tanguy (TAXUD-EXT)" w:date="2023-02-25T13:59:00Z"/>
                <w:rFonts w:asciiTheme="minorHAnsi" w:hAnsiTheme="minorHAnsi" w:cstheme="minorHAnsi"/>
                <w:sz w:val="22"/>
                <w:szCs w:val="22"/>
                <w:lang w:val="en-US"/>
              </w:rPr>
            </w:pPr>
            <w:ins w:id="122" w:author="DESCHUYTENEER Tanguy (TAXUD-EXT)" w:date="2023-02-25T13:59:00Z"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If unloading place is NOT present, </w:t>
              </w:r>
              <w:r w:rsidRPr="00995213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sym w:font="Wingdings" w:char="F0E0"/>
              </w:r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 no further action.</w:t>
              </w:r>
            </w:ins>
          </w:p>
          <w:p w14:paraId="7990642D" w14:textId="77777777" w:rsidR="00951FE7" w:rsidRPr="0073011D" w:rsidRDefault="00951FE7" w:rsidP="0073011D">
            <w:pPr>
              <w:pStyle w:val="ListParagraph"/>
              <w:numPr>
                <w:ilvl w:val="0"/>
                <w:numId w:val="20"/>
              </w:numPr>
              <w:ind w:left="1440"/>
              <w:rPr>
                <w:ins w:id="123" w:author="DESCHUYTENEER Tanguy (TAXUD-EXT)" w:date="2023-02-25T13:59:00Z"/>
                <w:rFonts w:asciiTheme="minorHAnsi" w:hAnsiTheme="minorHAnsi" w:cstheme="minorHAnsi"/>
                <w:sz w:val="22"/>
                <w:szCs w:val="22"/>
                <w:lang w:val="en-US"/>
              </w:rPr>
            </w:pPr>
            <w:ins w:id="124" w:author="DESCHUYTENEER Tanguy (TAXUD-EXT)" w:date="2023-02-25T13:59:00Z"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If unloading place is present, </w:t>
              </w:r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sym w:font="Wingdings" w:char="F0E0"/>
              </w:r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 check if Message Recipient" belongs to CL147.</w:t>
              </w:r>
            </w:ins>
          </w:p>
          <w:p w14:paraId="3360139A" w14:textId="77777777" w:rsidR="00951FE7" w:rsidRPr="00995213" w:rsidRDefault="00951FE7" w:rsidP="0073011D">
            <w:pPr>
              <w:pStyle w:val="ListParagraph"/>
              <w:numPr>
                <w:ilvl w:val="0"/>
                <w:numId w:val="21"/>
              </w:numPr>
              <w:ind w:left="1728" w:hanging="288"/>
              <w:rPr>
                <w:ins w:id="125" w:author="DESCHUYTENEER Tanguy (TAXUD-EXT)" w:date="2023-02-25T13:59:00Z"/>
                <w:rFonts w:asciiTheme="minorHAnsi" w:hAnsiTheme="minorHAnsi" w:cstheme="minorHAnsi"/>
                <w:sz w:val="22"/>
                <w:szCs w:val="22"/>
                <w:lang w:val="en-US"/>
              </w:rPr>
            </w:pPr>
            <w:ins w:id="126" w:author="DESCHUYTENEER Tanguy (TAXUD-EXT)" w:date="2023-02-25T13:59:00Z">
              <w:r w:rsidRPr="0073011D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If yes, </w:t>
              </w:r>
              <w:r w:rsidRPr="00995213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sym w:font="Wingdings" w:char="F0E0"/>
              </w:r>
              <w:r w:rsidRPr="00995213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 this information (P4) will not be upgraded (in P5). </w:t>
              </w:r>
            </w:ins>
          </w:p>
          <w:p w14:paraId="07DCBB2A" w14:textId="77777777" w:rsidR="00951FE7" w:rsidRPr="00995213" w:rsidRDefault="00951FE7" w:rsidP="0073011D">
            <w:pPr>
              <w:pStyle w:val="ListParagraph"/>
              <w:numPr>
                <w:ilvl w:val="0"/>
                <w:numId w:val="21"/>
              </w:numPr>
              <w:ind w:left="1731" w:hanging="291"/>
              <w:rPr>
                <w:ins w:id="127" w:author="DESCHUYTENEER Tanguy (TAXUD-EXT)" w:date="2023-02-25T13:59:00Z"/>
                <w:rFonts w:asciiTheme="minorHAnsi" w:hAnsiTheme="minorHAnsi" w:cstheme="minorHAnsi"/>
                <w:sz w:val="22"/>
                <w:szCs w:val="22"/>
                <w:lang w:val="en-US"/>
              </w:rPr>
            </w:pPr>
            <w:ins w:id="128" w:author="DESCHUYTENEER Tanguy (TAXUD-EXT)" w:date="2023-02-25T13:59:00Z">
              <w:r w:rsidRPr="00995213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If no, </w:t>
              </w:r>
              <w:r w:rsidRPr="00995213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sym w:font="Wingdings" w:char="F0E0"/>
              </w:r>
              <w:r w:rsidRPr="00995213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 xml:space="preserve"> this information (P4) will be upgraded (in P5).</w:t>
              </w:r>
            </w:ins>
          </w:p>
          <w:p w14:paraId="34567535" w14:textId="77777777" w:rsidR="00951FE7" w:rsidRDefault="00951FE7" w:rsidP="00B4407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69143E1" w14:textId="14FD6A23" w:rsidR="0036377B" w:rsidRDefault="0036377B" w:rsidP="00B4407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In addition: the TRP-5.11.1 needs to be modified again, to remove the corrections that were applied (the roll-back of B1854 as per DDNTA-5.14.0-v1.00 enabled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 number of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test cases without generating the conflict in case of downgrading – it can be seen as a temporary solution).</w:t>
            </w:r>
          </w:p>
          <w:p w14:paraId="6B0DDC8D" w14:textId="77777777" w:rsidR="0036377B" w:rsidRDefault="0036377B" w:rsidP="00B4407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8D0F518" w14:textId="77777777" w:rsidR="0036377B" w:rsidRDefault="0036377B" w:rsidP="00B4407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799FFAC" w14:textId="2F3114AE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26B7D1B" w14:textId="740F6477" w:rsidR="002C0ABB" w:rsidRPr="008009B0" w:rsidRDefault="00E168BE" w:rsidP="002C0ABB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This change affects ONLY the Common Domain messages and 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has impact on business continuity </w:t>
            </w:r>
            <w:r w:rsidR="003637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and on Conform</w:t>
            </w:r>
            <w:r w:rsidR="0036377B" w:rsidRPr="00AA59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ance Testing also. It </w:t>
            </w:r>
            <w:r w:rsidRPr="00AA59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shall be deployed as </w:t>
            </w:r>
            <w:r w:rsidR="0036377B" w:rsidRPr="00AA59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urgently </w:t>
            </w:r>
            <w:r w:rsidRPr="00AA59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as possible</w:t>
            </w:r>
            <w:r w:rsidR="00AA595C" w:rsidRPr="00AA59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gramStart"/>
            <w:r w:rsidR="00AA59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i.e.</w:t>
            </w:r>
            <w:proofErr w:type="gramEnd"/>
            <w:r w:rsidR="00AA59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corrected </w:t>
            </w:r>
            <w:r w:rsidR="00AA595C" w:rsidRPr="00AA59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CRP loaded in ieCA, XSLT re-used by NAs)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75DA89B2" w14:textId="77777777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 </w:t>
            </w:r>
            <w:r w:rsidRPr="008009B0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0325DA0A" w14:textId="2067FA1C" w:rsidR="00163F32" w:rsidRPr="00AA595C" w:rsidRDefault="00163F32" w:rsidP="0036377B">
            <w:pPr>
              <w:pStyle w:val="paragraph"/>
              <w:spacing w:before="0" w:beforeAutospacing="0" w:after="0" w:afterAutospacing="0"/>
              <w:ind w:left="5040" w:hanging="504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 date of </w:t>
            </w:r>
            <w:r w:rsidRPr="00AA595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applicability in Operations (</w:t>
            </w:r>
            <w:r w:rsidRPr="00AA595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AA595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 w:rsidR="0036377B" w:rsidRPr="00AA595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Before starting with NCTS-P5 operations on the Common Domain.</w:t>
            </w:r>
          </w:p>
          <w:p w14:paraId="5E2A6422" w14:textId="4349AA1A" w:rsidR="00163F32" w:rsidRPr="00AA595C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A595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AA595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AA595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AA595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="00207403" w:rsidRPr="00207403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green"/>
                <w:lang w:val="en-IE"/>
              </w:rPr>
              <w:t>1</w:t>
            </w:r>
            <w:r w:rsidR="00AB7AFC" w:rsidRPr="00207403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green"/>
                <w:lang w:val="en-IE"/>
              </w:rPr>
              <w:t>5.01.2023</w:t>
            </w:r>
            <w:ins w:id="129" w:author="DESCHUYTENEER Tanguy (TAXUD-EXT)" w:date="2022-12-21T01:12:00Z">
              <w:r w:rsidR="00AA595C" w:rsidRPr="00AA595C">
                <w:rPr>
                  <w:rStyle w:val="normaltextrun"/>
                  <w:rFonts w:asciiTheme="minorHAnsi" w:hAnsiTheme="minorHAnsi" w:cstheme="minorHAnsi"/>
                  <w:sz w:val="22"/>
                  <w:szCs w:val="22"/>
                  <w:lang w:val="en-IE"/>
                </w:rPr>
                <w:t xml:space="preserve"> </w:t>
              </w:r>
            </w:ins>
          </w:p>
          <w:p w14:paraId="1B505688" w14:textId="64C47510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="00E168BE" w:rsidRPr="00AB7AFC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2</w:t>
            </w:r>
            <w:r w:rsidR="0036377B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1</w:t>
            </w:r>
            <w:r w:rsidR="00E168BE" w:rsidRPr="00AB7AFC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.12.2022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BB813F4" w14:textId="77777777" w:rsidR="003C0B06" w:rsidRDefault="003C0B06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7582DE3" w14:textId="57833695" w:rsidR="00221FB5" w:rsidRDefault="00E13860" w:rsidP="003C0B06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Risk </w:t>
            </w:r>
            <w:r w:rsidR="0054242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</w:t>
            </w:r>
            <w:r w:rsidR="003637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n-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implement</w:t>
            </w:r>
            <w:r w:rsidR="0054242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ation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</w:p>
          <w:p w14:paraId="014FE36B" w14:textId="7581748B" w:rsidR="003C0B06" w:rsidRPr="00AB7AFC" w:rsidRDefault="00AB7AFC" w:rsidP="003C0B06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7AFC">
              <w:rPr>
                <w:rFonts w:asciiTheme="minorHAnsi" w:hAnsiTheme="minorHAnsi" w:cstheme="minorHAnsi"/>
                <w:sz w:val="22"/>
                <w:szCs w:val="22"/>
              </w:rPr>
              <w:t xml:space="preserve">Message rejections during </w:t>
            </w:r>
            <w:r w:rsidR="0036377B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AB7AFC">
              <w:rPr>
                <w:rFonts w:asciiTheme="minorHAnsi" w:hAnsiTheme="minorHAnsi" w:cstheme="minorHAnsi"/>
                <w:sz w:val="22"/>
                <w:szCs w:val="22"/>
              </w:rPr>
              <w:t xml:space="preserve">downgrade </w:t>
            </w:r>
            <w:ins w:id="130" w:author="DESCHUYTENEER Tanguy (TAXUD-EXT)" w:date="2023-02-25T14:04:00Z">
              <w:r w:rsidR="00E97BA9">
                <w:rPr>
                  <w:rFonts w:asciiTheme="minorHAnsi" w:hAnsiTheme="minorHAnsi" w:cstheme="minorHAnsi"/>
                  <w:sz w:val="22"/>
                  <w:szCs w:val="22"/>
                </w:rPr>
                <w:t xml:space="preserve">and upgrade </w:t>
              </w:r>
            </w:ins>
            <w:r w:rsidRPr="00AB7AFC">
              <w:rPr>
                <w:rFonts w:asciiTheme="minorHAnsi" w:hAnsiTheme="minorHAnsi" w:cstheme="minorHAnsi"/>
                <w:sz w:val="22"/>
                <w:szCs w:val="22"/>
              </w:rPr>
              <w:t>conversion due to</w:t>
            </w:r>
            <w:r w:rsidR="003C0B06" w:rsidRPr="00AB7AFC">
              <w:rPr>
                <w:rFonts w:asciiTheme="minorHAnsi" w:hAnsiTheme="minorHAnsi" w:cstheme="minorHAnsi"/>
                <w:sz w:val="22"/>
                <w:szCs w:val="22"/>
              </w:rPr>
              <w:t xml:space="preserve"> conflict</w:t>
            </w:r>
            <w:ins w:id="131" w:author="DESCHUYTENEER Tanguy (TAXUD-EXT)" w:date="2023-02-25T14:04:00Z">
              <w:r w:rsidR="00E97BA9">
                <w:rPr>
                  <w:rFonts w:asciiTheme="minorHAnsi" w:hAnsiTheme="minorHAnsi" w:cstheme="minorHAnsi"/>
                  <w:sz w:val="22"/>
                  <w:szCs w:val="22"/>
                </w:rPr>
                <w:t>s</w:t>
              </w:r>
            </w:ins>
            <w:r w:rsidR="003C0B06" w:rsidRPr="00AB7AFC">
              <w:rPr>
                <w:rFonts w:asciiTheme="minorHAnsi" w:hAnsiTheme="minorHAnsi" w:cstheme="minorHAnsi"/>
                <w:sz w:val="22"/>
                <w:szCs w:val="22"/>
              </w:rPr>
              <w:t xml:space="preserve"> between C589 and B1854</w:t>
            </w:r>
            <w:r w:rsidRPr="00AB7A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6377B">
              <w:rPr>
                <w:rFonts w:asciiTheme="minorHAnsi" w:hAnsiTheme="minorHAnsi" w:cstheme="minorHAnsi"/>
                <w:sz w:val="22"/>
                <w:szCs w:val="22"/>
              </w:rPr>
              <w:t xml:space="preserve"> Some movements will be blocked at the Office of Transit or at the Office of Destination of CTC countries (outside the Security Agreement Area).</w:t>
            </w:r>
          </w:p>
          <w:p w14:paraId="7E794FF4" w14:textId="77777777" w:rsidR="00052CFE" w:rsidRPr="008009B0" w:rsidRDefault="00541EC9" w:rsidP="00052CF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 </w:t>
            </w:r>
          </w:p>
          <w:p w14:paraId="0EFD4EF0" w14:textId="77777777" w:rsidR="00052CFE" w:rsidRPr="008009B0" w:rsidRDefault="00052CFE" w:rsidP="00052CF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4BF5C58F" w14:textId="6D0EA2A7" w:rsidR="00052CFE" w:rsidRPr="00E168BE" w:rsidRDefault="00052CFE" w:rsidP="000C5C7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E168B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CD001C</w:t>
            </w:r>
            <w:r w:rsidR="00E168BE" w:rsidRPr="00E168B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E168B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CD003C</w:t>
            </w:r>
            <w:r w:rsidR="00E168BE" w:rsidRPr="00E168B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E168B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CD038C</w:t>
            </w:r>
            <w:r w:rsidR="00E168BE" w:rsidRPr="00E168B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E168B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CD050C</w:t>
            </w:r>
            <w:r w:rsidR="00E168BE" w:rsidRPr="00E168B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E168B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CD115C</w:t>
            </w:r>
            <w:r w:rsidR="0036377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0649F336" w14:textId="212B3E45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FAF25D" w14:textId="397AB9EC" w:rsidR="00541EC9" w:rsidRPr="00AB7AFC" w:rsidRDefault="00AB7AFC" w:rsidP="00AB7AFC">
            <w:pPr>
              <w:rPr>
                <w:rStyle w:val="eop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  <w:r w:rsidR="00541EC9" w:rsidRPr="008009B0">
              <w:rPr>
                <w:rStyle w:val="eop"/>
                <w:rFonts w:asciiTheme="minorHAnsi" w:hAnsiTheme="minorHAnsi" w:cstheme="minorHAnsi"/>
              </w:rPr>
              <w:tab/>
            </w:r>
          </w:p>
          <w:p w14:paraId="60E0CFC2" w14:textId="0F6B535D" w:rsidR="00541EC9" w:rsidRPr="00AB7AFC" w:rsidRDefault="00052CFE" w:rsidP="000C5C7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AB7AF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B1854</w:t>
            </w:r>
          </w:p>
          <w:p w14:paraId="75EBBB01" w14:textId="16409F84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720E98" w14:textId="432F63EB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Impacted </w:t>
            </w:r>
            <w:r w:rsidR="00AB7A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CI</w:t>
            </w:r>
            <w:r w:rsidR="008E7767"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307E973B" w14:textId="4242B66E" w:rsidR="0027543A" w:rsidRPr="0036377B" w:rsidRDefault="0027543A" w:rsidP="000C5C7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36377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CSE-v51.8.0: </w:t>
            </w:r>
            <w:r w:rsidR="0036377B" w:rsidRPr="0036377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36377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037C7054" w14:textId="7F43D062" w:rsidR="0027543A" w:rsidRPr="00194961" w:rsidRDefault="0027543A" w:rsidP="000C5C7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</w:pPr>
            <w:r w:rsidRPr="0019496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DDNTA-5.15.0-v1.00: </w:t>
            </w:r>
            <w:r w:rsidR="00194961" w:rsidRPr="00E253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</w:t>
            </w:r>
            <w:r w:rsidR="00194961" w:rsidRPr="00E253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o</w:t>
            </w:r>
            <w:r w:rsidRPr="00E2533B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7EDFB57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No.</w:t>
            </w:r>
          </w:p>
          <w:p w14:paraId="5FD0149E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No.</w:t>
            </w:r>
          </w:p>
          <w:p w14:paraId="4CB3CD56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No.</w:t>
            </w:r>
          </w:p>
          <w:p w14:paraId="28D93136" w14:textId="71FE3E55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DMP Package-v5.7.0-v1.00: </w:t>
            </w:r>
            <w:r w:rsidRPr="00A92D5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36377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41AA3E83" w14:textId="77777777" w:rsidR="0027543A" w:rsidRPr="00B210DE" w:rsidRDefault="0027543A" w:rsidP="000C5C7C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  <w:p w14:paraId="4F7B787F" w14:textId="5C40736C" w:rsidR="00B210DE" w:rsidRPr="00671025" w:rsidRDefault="0027543A" w:rsidP="00B210DE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CTS-5.7.1-v1.00: </w:t>
            </w:r>
            <w:r w:rsidRPr="00A92D5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36377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0817A179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</w:p>
          <w:p w14:paraId="0D9A54D5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74B539DB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TRP-5.11.1: </w:t>
            </w:r>
            <w:r w:rsidRPr="0036377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B210D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67797586" w14:textId="679E3B88" w:rsidR="0027543A" w:rsidRPr="00A92D5A" w:rsidRDefault="0027543A" w:rsidP="000C5C7C">
            <w:pPr>
              <w:pStyle w:val="paragraph"/>
              <w:numPr>
                <w:ilvl w:val="0"/>
                <w:numId w:val="10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92D5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CRP-5.7.</w:t>
            </w:r>
            <w:r w:rsidR="00D028C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</w:t>
            </w:r>
            <w:r w:rsidRPr="00A92D5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-v1.00: </w:t>
            </w:r>
            <w:r w:rsidR="00A92D5A" w:rsidRPr="00A92D5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36377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399E9655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13FA1000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7B4490A9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106E9A3C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7E1FA691" w14:textId="77777777" w:rsidR="0027543A" w:rsidRPr="00B210DE" w:rsidRDefault="0027543A" w:rsidP="000C5C7C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</w:p>
          <w:p w14:paraId="1F46006A" w14:textId="77777777" w:rsidR="0027543A" w:rsidRDefault="0027543A" w:rsidP="0027543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4D5E4F00" w14:textId="21C4D0F8" w:rsidR="0027543A" w:rsidRPr="00B210DE" w:rsidRDefault="0027543A" w:rsidP="00B210DE">
            <w:pPr>
              <w:rPr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</w:pPr>
            <w:r w:rsidRPr="00B210DE">
              <w:rPr>
                <w:rFonts w:asciiTheme="minorHAnsi" w:hAnsiTheme="minorHAnsi" w:cstheme="minorHAnsi"/>
                <w:b/>
                <w:bCs/>
              </w:rPr>
              <w:t>NCTS-P6:</w:t>
            </w:r>
            <w:r w:rsidRPr="00B210DE">
              <w:rPr>
                <w:rStyle w:val="normaltextrun"/>
                <w:b/>
                <w:bCs/>
                <w:sz w:val="22"/>
                <w:szCs w:val="22"/>
              </w:rPr>
              <w:t xml:space="preserve"> </w:t>
            </w:r>
            <w:r w:rsidR="00B210DE" w:rsidRPr="00B210DE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 impact </w:t>
            </w:r>
            <w:r w:rsidR="00B210DE" w:rsidRPr="00B210D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[The BRT is not used in DDNTA-6.2.0]</w:t>
            </w:r>
            <w:r w:rsidR="0036377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</w:p>
        </w:tc>
      </w:tr>
    </w:tbl>
    <w:p w14:paraId="2A3EDEB5" w14:textId="77777777" w:rsidR="00483E6C" w:rsidRPr="008009B0" w:rsidRDefault="00483E6C" w:rsidP="008E5D8A">
      <w:pPr>
        <w:rPr>
          <w:rFonts w:asciiTheme="minorHAnsi" w:hAnsiTheme="minorHAnsi" w:cstheme="minorHAnsi"/>
        </w:rPr>
      </w:pPr>
    </w:p>
    <w:p w14:paraId="0AE6AC61" w14:textId="5D0A063F" w:rsidR="00A02B05" w:rsidRPr="008009B0" w:rsidRDefault="00A02B05" w:rsidP="00A02B05">
      <w:pPr>
        <w:rPr>
          <w:rFonts w:asciiTheme="minorHAnsi" w:hAnsiTheme="minorHAnsi" w:cstheme="minorHAnsi"/>
          <w:b/>
          <w:sz w:val="28"/>
          <w:szCs w:val="28"/>
        </w:rPr>
      </w:pPr>
      <w:r w:rsidRPr="008009B0">
        <w:rPr>
          <w:rFonts w:asciiTheme="minorHAnsi" w:hAnsiTheme="minorHAnsi" w:cstheme="minorHAnsi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02B05" w:rsidRPr="008009B0" w14:paraId="0D806EE8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10BC" w14:textId="6BA10053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DMP-5.7.0</w:t>
            </w:r>
            <w:r w:rsidR="006C560B"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FB" w14:textId="379D63BA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307F7240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006E7093" w14:textId="77777777" w:rsidTr="00CF4930">
              <w:tc>
                <w:tcPr>
                  <w:tcW w:w="6573" w:type="dxa"/>
                </w:tcPr>
                <w:p w14:paraId="244EDC84" w14:textId="05858C78" w:rsidR="00A02B05" w:rsidRPr="008009B0" w:rsidRDefault="000A277E" w:rsidP="000A277E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See section 3.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9160E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Addition of the reference to the new CTS function</w:t>
                  </w:r>
                  <w:r w:rsidR="00F1503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in the mapping sheet</w:t>
                  </w:r>
                  <w:r w:rsidR="009160E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7E168DB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02B05" w:rsidRPr="008009B0" w14:paraId="575ACF18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74FE" w14:textId="5BF79692" w:rsidR="00A02B05" w:rsidRPr="00335F06" w:rsidRDefault="00A02B05" w:rsidP="00CF4930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TRP-5.1</w:t>
            </w:r>
            <w:r w:rsidR="00221FB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1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221FB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1</w:t>
            </w:r>
            <w:r w:rsidR="00335F06" w:rsidRPr="00335F06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  <w:r w:rsidR="00335F06" w:rsidRPr="00335F06">
              <w:rPr>
                <w:rFonts w:asciiTheme="minorHAnsi" w:hAnsiTheme="minorHAnsi" w:cs="Arial"/>
                <w:b/>
                <w:sz w:val="22"/>
                <w:szCs w:val="22"/>
              </w:rPr>
              <w:t xml:space="preserve"> (and related version of CTP-Explorer) (CONF only)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E0AC" w14:textId="1939E798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</w:instrText>
            </w:r>
            <w:bookmarkStart w:id="132" w:name="ImpSMART"/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132"/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323EDEA5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08D32731" w14:textId="77777777" w:rsidTr="00CF4930">
              <w:tc>
                <w:tcPr>
                  <w:tcW w:w="6573" w:type="dxa"/>
                </w:tcPr>
                <w:p w14:paraId="184DAB4D" w14:textId="77777777" w:rsidR="00A02B05" w:rsidRDefault="000A277E" w:rsidP="00CF4930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0A277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See section 3. </w:t>
                  </w:r>
                  <w:r w:rsidR="009160E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Rolling back of the changes related to B1854</w:t>
                  </w:r>
                  <w:r w:rsidRPr="000A277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5C20A143" w14:textId="77777777" w:rsidR="00B413CE" w:rsidRDefault="00671025" w:rsidP="00B413C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Correction in file </w:t>
                  </w:r>
                  <w:r w:rsidRPr="008109E6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Rules.drl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B1854.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br/>
                  </w:r>
                  <w:r w:rsidRPr="00EA63C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List of Test Cases impacted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/</w:t>
                  </w:r>
                  <w:r w:rsidR="00B413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to be adapted</w:t>
                  </w:r>
                  <w:r w:rsidRPr="00EA63C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: </w:t>
                  </w:r>
                </w:p>
                <w:p w14:paraId="5A629B56" w14:textId="38451FFB" w:rsidR="00DB2924" w:rsidRDefault="00DB2924" w:rsidP="00B413CE">
                  <w:pPr>
                    <w:spacing w:before="12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TBS-E2E-T-DEP-002_1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TBS-E2E-T-DEP-002_2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TBS-E2E-T-DEP-002_3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TBS-E2E-T-DEP-002_4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TBS-E2E-T-DEP-002_5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TBS-E2E-T-DEP-002_6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TBS-E2E-T-DES-002_3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TBS-E2E-T-DES-002_4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TBS-E2E-T-DES-003_4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TBS-T-CFL-002_18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TBS-T-CFL-003_4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TBS-T-CFL-004_4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TBS-T-CFL-004_8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TBS-T-CFL-009_1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TBS-TC-INC-002_1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       </w:t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TBS-TC-REC-002_1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TBS-TC-REC-002_3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TBS-T-DEP-001_4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TBS-T-DEP-002_1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TBS-T-DEP-002_3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TBS-T-DEP-002_4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TBS-T-DEP-003_6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TBS-T-DES-001_11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TBS-T-DES-001_16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TBS-T-DES-001_7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TBS-T-DES-001_9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TBS-T-DES-003_4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TBS-T-DES-004_20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TBS-T-DES-004_24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TBS-T-DES-004_26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TBS-T-DPL1-001_4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TBS-T-ENQ-004_4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TBS-T-ENQ-005_1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TBS-T-ENQ-010_4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TBS-T-ENQ-013_4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TBS-T-ENQ-013_5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TBS-T-GUA-005_3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TBS-T-GUA-005_5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TBS-T-INC-001_5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TBS-T-INC-001_6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TBS-T-INC-002_1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TBS-T-INC-002_7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TBS-T-INC-002_8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TBS-T-MOS12-001_4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TBS-T-MOS14b-001_4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TBS-T-MOS14c-001_4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TBS-T-MOS31-001_12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TBS-T-MOS31-001_13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TBS-T-MOS31-001_14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TBS-T-MOS31-001_15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TBS-T-MOS31-001_17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TBS-T-MOS31-001_18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TBS-T-MOS31-001_19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TBS-T-MOS31-001_20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TBS-T-MOS31-001_21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TBS-T-MOS31-001_22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TBS-T-MOS31-001_23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TBS-T-MOS31-001_24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TBS-T-MOS31-001_25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TBS-T-MOS31-001_27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TBS-T-MOS31-001_5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TBS-T-MOS31-001_8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TBS-T-MOS31-001_9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TBS-T-REC-002_1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TBS-T-REC-002_5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TBS-T-REC-004_4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TBS-T-REC-005_4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TBS-T-TRT-003_21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TBS-T-TRT-005_1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TBS-T-TRT-005_10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TBS-T-TRT-005_11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TBS-T-TRT-005_12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TBS-T-TRT-005_4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TBS-T-TRT-005_7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TBS-T-TRT-007_6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TBS-T-TRT-007_7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TFE-T-B1820_4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TFE-T-B1820_5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TFE-T-B1822_2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TFE-T-B1823_3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TFE-T-B1823_4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TFE-T-B1831_2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TFE-T-B1831_2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TFE-T-B1836_4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TFE-T-B1836_4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TFE-T-B1838_2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TFE-T-B1838_2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TFE-T-B1848_2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TFE-T-B1848_2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TFE-T-B1849_2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TFE-T-B1850_2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TFE-T-B1874_2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TFE-T-B1876_2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TFE-T-B1890_2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TFE-T-B1894_2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TFE-T-B1896_2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TFE-T-B1896_2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TFE-T-B1899_2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TFE-T-B1899_2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TFE-T-B1922_2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TFE-T-C0055_2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TFE-T-C0339_2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TFE-T-CL153_2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TFE-T-CL172_2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TFE-T-CL218_4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TFE-T-CL232_2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TFE-T-CL296_2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TFE-T-CL380_2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TFE-T-CL754_2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TFE-T-E1102_2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TFE-T-E1103_2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TFE-T-E1104_2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TFE-T-E1105_2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TFE-T-E1107_2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TFE-T-E1109_2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TFE-T-E1111_2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TFE-T-E1114_2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TFE-T-E1117_2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TFE-T-E1301_2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TFE-T-E1401_2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TFE-T-E1406_2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TFE-T-E1407_2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TTV-T-B1805_2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TTV-T-B1811_2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TTV-T-B1814_2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TTV-T-B1814_2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TTV-T-B1815_2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TTV-T-B1832_2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TTV-T-B1832_2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TTV-T-B1834_2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TTV-T-B1860_2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TTV-T-B1862_2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TTV-T-B1895_2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>TTV-T-B1903_2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TTV-T-B1908_2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TTV-T-B1911_2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TXE-T-004_16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Pr="00DB292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TXE-T-004_17.</w:t>
                  </w:r>
                </w:p>
                <w:p w14:paraId="2E46D3D2" w14:textId="6E38E2CC" w:rsidR="004A48D0" w:rsidRDefault="004A48D0" w:rsidP="00B413CE">
                  <w:pPr>
                    <w:spacing w:before="12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17619F34" w14:textId="40FAD2C2" w:rsidR="004A48D0" w:rsidRPr="004A48D0" w:rsidRDefault="004A48D0" w:rsidP="00B413CE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4A48D0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green"/>
                    </w:rPr>
                    <w:t xml:space="preserve">Correction </w:t>
                  </w:r>
                  <w:ins w:id="133" w:author="DESCHUYTENEER Tanguy (TAXUD-EXT)" w:date="2023-02-25T14:05:00Z">
                    <w:r w:rsidR="00E97BA9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  <w:highlight w:val="green"/>
                      </w:rPr>
                      <w:t xml:space="preserve">(downgrade) </w:t>
                    </w:r>
                  </w:ins>
                  <w:r w:rsidRPr="004A48D0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green"/>
                    </w:rPr>
                    <w:t>implemented in NCTS-TRP-5.12.1-v1.00. Uploaded in CTA after testing and synchronised with upload of corrected CRP in ieCA.</w:t>
                  </w:r>
                </w:p>
                <w:p w14:paraId="30F02BF5" w14:textId="13EE0BC9" w:rsidR="004A48D0" w:rsidRPr="00B413CE" w:rsidRDefault="004A48D0" w:rsidP="00B413CE">
                  <w:pPr>
                    <w:spacing w:before="12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27934214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71025" w:rsidRPr="008009B0" w14:paraId="2CCCD289" w14:textId="77777777" w:rsidTr="001F5124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5FF5" w14:textId="77777777" w:rsidR="00671025" w:rsidRPr="008009B0" w:rsidRDefault="00671025" w:rsidP="001F512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 CTS-5.7.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1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929" w14:textId="4314DEE6" w:rsidR="00671025" w:rsidRPr="008009B0" w:rsidRDefault="00671025" w:rsidP="001F512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05B52DF6" w14:textId="77777777" w:rsidR="00671025" w:rsidRPr="008009B0" w:rsidRDefault="00671025" w:rsidP="001F512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671025" w:rsidRPr="008009B0" w14:paraId="2A1E7D16" w14:textId="77777777" w:rsidTr="001F5124">
              <w:tc>
                <w:tcPr>
                  <w:tcW w:w="6573" w:type="dxa"/>
                </w:tcPr>
                <w:p w14:paraId="1C3917CA" w14:textId="77777777" w:rsidR="00671025" w:rsidRDefault="00671025" w:rsidP="001F5124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0A277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Introduction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and testing </w:t>
                  </w:r>
                  <w:r w:rsidRPr="000A277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of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the</w:t>
                  </w:r>
                  <w:r w:rsidRPr="000A277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new </w:t>
                  </w:r>
                  <w:r w:rsidRPr="000A277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mapping function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as defined in </w:t>
                  </w:r>
                  <w:r w:rsidRPr="000A277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section 3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above</w:t>
                  </w:r>
                  <w:r w:rsidRPr="000A277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5447FAFF" w14:textId="38A4C5B0" w:rsidR="00E2533B" w:rsidRDefault="00E2533B" w:rsidP="001F5124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440B99F" w14:textId="32CACFA4" w:rsidR="00E2533B" w:rsidRPr="004A48D0" w:rsidRDefault="00E2533B" w:rsidP="001F5124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green"/>
                    </w:rPr>
                  </w:pPr>
                  <w:r w:rsidRPr="004A48D0">
                    <w:rPr>
                      <w:rFonts w:asciiTheme="minorHAnsi" w:hAnsiTheme="minorHAnsi" w:cstheme="minorHAnsi"/>
                      <w:b/>
                      <w:sz w:val="22"/>
                      <w:szCs w:val="22"/>
                      <w:highlight w:val="green"/>
                    </w:rPr>
                    <w:t>CTS-5.7.</w:t>
                  </w:r>
                  <w:r w:rsidRPr="004A48D0">
                    <w:rPr>
                      <w:rFonts w:asciiTheme="minorHAnsi" w:hAnsiTheme="minorHAnsi" w:cstheme="minorHAnsi"/>
                      <w:b/>
                      <w:sz w:val="22"/>
                      <w:szCs w:val="22"/>
                      <w:highlight w:val="green"/>
                      <w:lang w:val="fr-BE"/>
                    </w:rPr>
                    <w:t>2</w:t>
                  </w:r>
                  <w:r w:rsidRPr="004A48D0">
                    <w:rPr>
                      <w:rFonts w:asciiTheme="minorHAnsi" w:hAnsiTheme="minorHAnsi" w:cstheme="minorHAnsi"/>
                      <w:b/>
                      <w:sz w:val="22"/>
                      <w:szCs w:val="22"/>
                      <w:highlight w:val="green"/>
                    </w:rPr>
                    <w:t xml:space="preserve">-v1.01 includes the </w:t>
                  </w:r>
                  <w:ins w:id="134" w:author="DESCHUYTENEER Tanguy (TAXUD-EXT)" w:date="2023-02-25T14:05:00Z">
                    <w:r w:rsidR="00E97BA9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  <w:highlight w:val="green"/>
                      </w:rPr>
                      <w:t xml:space="preserve">downgrade </w:t>
                    </w:r>
                  </w:ins>
                  <w:r w:rsidRPr="004A48D0">
                    <w:rPr>
                      <w:rFonts w:asciiTheme="minorHAnsi" w:hAnsiTheme="minorHAnsi" w:cstheme="minorHAnsi"/>
                      <w:b/>
                      <w:sz w:val="22"/>
                      <w:szCs w:val="22"/>
                      <w:highlight w:val="green"/>
                    </w:rPr>
                    <w:t>correction (UCCNCTS-3130):</w:t>
                  </w:r>
                </w:p>
                <w:p w14:paraId="10D55287" w14:textId="220F1BA8" w:rsidR="00E2533B" w:rsidRPr="004A48D0" w:rsidRDefault="00C21B9B" w:rsidP="001F5124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green"/>
                    </w:rPr>
                  </w:pPr>
                  <w:hyperlink r:id="rId17" w:history="1">
                    <w:r w:rsidR="00E2533B" w:rsidRPr="004A48D0">
                      <w:rPr>
                        <w:rStyle w:val="Hyperlink"/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  <w:highlight w:val="green"/>
                      </w:rPr>
                      <w:t>https://circabc.europa.eu/ui/group/74357351-7c61-4729-8f4b-cd92c213ba34/library/ef48fd22-ee34-4564-897b-1cf0c513f8b2/details</w:t>
                    </w:r>
                  </w:hyperlink>
                </w:p>
                <w:p w14:paraId="1724A218" w14:textId="77777777" w:rsidR="00E2533B" w:rsidRDefault="004A48D0" w:rsidP="001F5124">
                  <w:pPr>
                    <w:spacing w:before="120"/>
                    <w:rPr>
                      <w:ins w:id="135" w:author="DESCHUYTENEER Tanguy (TAXUD-EXT)" w:date="2023-02-25T14:05:00Z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A48D0">
                    <w:rPr>
                      <w:rFonts w:asciiTheme="minorHAnsi" w:hAnsiTheme="minorHAnsi" w:cstheme="minorHAnsi"/>
                      <w:sz w:val="22"/>
                      <w:szCs w:val="22"/>
                      <w:highlight w:val="green"/>
                    </w:rPr>
                    <w:t>[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green"/>
                    </w:rPr>
                    <w:t xml:space="preserve">file </w:t>
                  </w:r>
                  <w:r w:rsidRPr="004A48D0">
                    <w:rPr>
                      <w:rFonts w:asciiTheme="minorHAnsi" w:hAnsiTheme="minorHAnsi" w:cstheme="minorHAnsi"/>
                      <w:sz w:val="22"/>
                      <w:szCs w:val="22"/>
                      <w:highlight w:val="green"/>
                    </w:rPr>
                    <w:t xml:space="preserve">uploaded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green"/>
                    </w:rPr>
                    <w:t xml:space="preserve">in CIRCABC </w:t>
                  </w:r>
                  <w:r w:rsidRPr="004A48D0">
                    <w:rPr>
                      <w:rFonts w:asciiTheme="minorHAnsi" w:hAnsiTheme="minorHAnsi" w:cstheme="minorHAnsi"/>
                      <w:sz w:val="22"/>
                      <w:szCs w:val="22"/>
                      <w:highlight w:val="green"/>
                    </w:rPr>
                    <w:t>on 05.01.2023]</w:t>
                  </w:r>
                </w:p>
                <w:p w14:paraId="12B0F7C8" w14:textId="478CD64A" w:rsidR="00E97BA9" w:rsidRPr="004A48D0" w:rsidRDefault="00E97BA9" w:rsidP="001F5124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ins w:id="136" w:author="DESCHUYTENEER Tanguy (TAXUD-EXT)" w:date="2023-02-25T14:06:00Z">
                    <w:r w:rsidRPr="002A6792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 xml:space="preserve">The upgrade </w:t>
                    </w:r>
                  </w:ins>
                  <w:ins w:id="137" w:author="DESCHUYTENEER Tanguy (TAXUD-EXT)" w:date="2023-03-10T12:08:00Z">
                    <w:r w:rsidR="00C21B9B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 xml:space="preserve">and downgrade </w:t>
                    </w:r>
                  </w:ins>
                  <w:ins w:id="138" w:author="DESCHUYTENEER Tanguy (TAXUD-EXT)" w:date="2023-02-25T14:06:00Z">
                    <w:r w:rsidRPr="002A6792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correction</w:t>
                    </w:r>
                  </w:ins>
                  <w:ins w:id="139" w:author="DESCHUYTENEER Tanguy (TAXUD-EXT)" w:date="2023-03-10T12:08:00Z">
                    <w:r w:rsidR="00C21B9B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s</w:t>
                    </w:r>
                  </w:ins>
                  <w:ins w:id="140" w:author="DESCHUYTENEER Tanguy (TAXUD-EXT)" w:date="2023-02-25T14:06:00Z">
                    <w:r w:rsidRPr="002A6792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 xml:space="preserve"> </w:t>
                    </w:r>
                  </w:ins>
                  <w:ins w:id="141" w:author="DESCHUYTENEER Tanguy (TAXUD-EXT)" w:date="2023-03-10T12:08:00Z">
                    <w:r w:rsidR="00C21B9B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 xml:space="preserve">are </w:t>
                    </w:r>
                  </w:ins>
                  <w:ins w:id="142" w:author="DESCHUYTENEER Tanguy (TAXUD-EXT)" w:date="2023-02-25T14:06:00Z">
                    <w:r w:rsidRPr="002A6792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included in CTS-5.7.3</w:t>
                    </w:r>
                    <w:r w:rsidRPr="00E97BA9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-v1.00</w:t>
                    </w:r>
                    <w:r w:rsidRPr="002A6792">
                      <w:rPr>
                        <w:rFonts w:asciiTheme="minorHAnsi" w:hAnsiTheme="minorHAnsi" w:cstheme="minorHAnsi"/>
                        <w:b/>
                        <w:bCs/>
                        <w:sz w:val="22"/>
                        <w:szCs w:val="22"/>
                      </w:rPr>
                      <w:t>.</w:t>
                    </w:r>
                  </w:ins>
                </w:p>
              </w:tc>
            </w:tr>
          </w:tbl>
          <w:p w14:paraId="6EB18F21" w14:textId="77777777" w:rsidR="00671025" w:rsidRPr="008009B0" w:rsidRDefault="00671025" w:rsidP="001F512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277E" w:rsidRPr="008009B0" w14:paraId="114810DD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D47A" w14:textId="5D7662D9" w:rsidR="00A16920" w:rsidRDefault="000A277E" w:rsidP="000A277E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CRP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-5.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D028C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4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-v1.00</w:t>
            </w:r>
            <w:r w:rsidR="00A1692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07B2EE5B" w14:textId="3F5B3ADC" w:rsidR="000A277E" w:rsidRPr="000A277E" w:rsidRDefault="00A16920" w:rsidP="000A277E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(CONF &amp; PROD)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D785" w14:textId="12B7FE24" w:rsidR="000A277E" w:rsidRPr="008009B0" w:rsidRDefault="000A277E" w:rsidP="000A277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D028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53BBEBD9" w14:textId="77777777" w:rsidR="000A277E" w:rsidRPr="008009B0" w:rsidRDefault="000A277E" w:rsidP="000A277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A277E" w:rsidRPr="008009B0" w14:paraId="05CE6A9A" w14:textId="77777777" w:rsidTr="008B1781">
              <w:tc>
                <w:tcPr>
                  <w:tcW w:w="6573" w:type="dxa"/>
                </w:tcPr>
                <w:p w14:paraId="6B53B833" w14:textId="670CA7FB" w:rsidR="000A277E" w:rsidRPr="000A277E" w:rsidRDefault="00671025" w:rsidP="000A277E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 to take into accou</w:t>
                  </w:r>
                  <w:r w:rsidRPr="006710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nt the change in </w:t>
                  </w:r>
                  <w:r w:rsidRPr="00671025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Rules.drl</w:t>
                  </w:r>
                  <w:r w:rsidRPr="0067102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(as per updated TRP (see above) and in CTS-5.7.1-v1.00).</w:t>
                  </w:r>
                </w:p>
              </w:tc>
            </w:tr>
          </w:tbl>
          <w:p w14:paraId="766EBCA6" w14:textId="77777777" w:rsidR="000A277E" w:rsidRPr="008009B0" w:rsidRDefault="000A277E" w:rsidP="000A277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2569B22" w14:textId="7777777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9F5F84D" w14:textId="3961190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671025" w:rsidRPr="008009B0" w14:paraId="0D949212" w14:textId="77777777" w:rsidTr="00671025">
        <w:trPr>
          <w:trHeight w:val="2016"/>
        </w:trPr>
        <w:tc>
          <w:tcPr>
            <w:tcW w:w="9634" w:type="dxa"/>
          </w:tcPr>
          <w:p w14:paraId="679DA1F1" w14:textId="60D4141F" w:rsidR="00671025" w:rsidRPr="008009B0" w:rsidRDefault="00671025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D028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21B9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255A956F" w14:textId="77777777" w:rsidR="00671025" w:rsidRPr="008009B0" w:rsidRDefault="00671025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671025" w:rsidRPr="008009B0" w14:paraId="33B02D2C" w14:textId="77777777" w:rsidTr="00671025">
              <w:trPr>
                <w:trHeight w:val="1105"/>
              </w:trPr>
              <w:tc>
                <w:tcPr>
                  <w:tcW w:w="9380" w:type="dxa"/>
                </w:tcPr>
                <w:p w14:paraId="2C9BCF39" w14:textId="6EA6A4F5" w:rsidR="00671025" w:rsidRPr="00784147" w:rsidRDefault="00671025" w:rsidP="00784147">
                  <w:pPr>
                    <w:pStyle w:val="ListParagraph"/>
                    <w:numPr>
                      <w:ilvl w:val="0"/>
                      <w:numId w:val="18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8414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N</w:t>
                  </w:r>
                  <w:r w:rsidRPr="00784147">
                    <w:rPr>
                      <w:rFonts w:asciiTheme="minorHAnsi" w:hAnsiTheme="minorHAnsi" w:cstheme="minorHAnsi"/>
                      <w:sz w:val="22"/>
                      <w:szCs w:val="22"/>
                    </w:rPr>
                    <w:t>o impact for the countries using the ieCA.</w:t>
                  </w:r>
                </w:p>
                <w:p w14:paraId="1F2398F8" w14:textId="2C079656" w:rsidR="00671025" w:rsidRPr="00784147" w:rsidRDefault="00671025" w:rsidP="00784147">
                  <w:pPr>
                    <w:pStyle w:val="ListParagraph"/>
                    <w:numPr>
                      <w:ilvl w:val="0"/>
                      <w:numId w:val="18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784147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Likely a low impact for the countries not using the ieCA but having their own convertor for the Common Domain messages.</w:t>
                  </w:r>
                  <w:r w:rsidR="00784147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Either they re-use the new CTS version, or they adapt and test their own XSLT package.</w:t>
                  </w:r>
                </w:p>
              </w:tc>
            </w:tr>
          </w:tbl>
          <w:p w14:paraId="08C1CAFA" w14:textId="77777777" w:rsidR="00671025" w:rsidRPr="008009B0" w:rsidRDefault="0067102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8009B0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PrChange w:id="143" w:author="DESCHUYTENEER Tanguy (TAXUD-EXT)" w:date="2023-03-10T12:10:00Z">
          <w:tblPr>
            <w:tblW w:w="960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049"/>
        <w:gridCol w:w="2122"/>
        <w:gridCol w:w="1678"/>
        <w:gridCol w:w="4756"/>
        <w:tblGridChange w:id="144">
          <w:tblGrid>
            <w:gridCol w:w="1049"/>
            <w:gridCol w:w="2122"/>
            <w:gridCol w:w="1678"/>
            <w:gridCol w:w="4756"/>
          </w:tblGrid>
        </w:tblGridChange>
      </w:tblGrid>
      <w:tr w:rsidR="000301EC" w:rsidRPr="008009B0" w14:paraId="411E99B1" w14:textId="77777777" w:rsidTr="00C21B9B">
        <w:trPr>
          <w:tblHeader/>
        </w:trPr>
        <w:tc>
          <w:tcPr>
            <w:tcW w:w="9605" w:type="dxa"/>
            <w:gridSpan w:val="4"/>
            <w:shd w:val="clear" w:color="auto" w:fill="D9D9D9" w:themeFill="background1" w:themeFillShade="D9"/>
            <w:tcPrChange w:id="145" w:author="DESCHUYTENEER Tanguy (TAXUD-EXT)" w:date="2023-03-10T12:10:00Z">
              <w:tcPr>
                <w:tcW w:w="9605" w:type="dxa"/>
                <w:gridSpan w:val="4"/>
                <w:shd w:val="clear" w:color="auto" w:fill="D9D9D9" w:themeFill="background1" w:themeFillShade="D9"/>
              </w:tcPr>
            </w:tcPrChange>
          </w:tcPr>
          <w:p w14:paraId="70A6913C" w14:textId="35B967A6" w:rsidR="000301EC" w:rsidRPr="008009B0" w:rsidRDefault="000301EC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8009B0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</w:tr>
      <w:tr w:rsidR="008E5D8A" w:rsidRPr="008009B0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8009B0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8009B0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8009B0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</w:t>
            </w:r>
            <w:r w:rsidR="000439C2"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1DB9D2B8" w:rsidR="001F32C0" w:rsidRPr="008009B0" w:rsidRDefault="000439C2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4A15FC68" w:rsidR="001F32C0" w:rsidRPr="008009B0" w:rsidRDefault="00B40613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28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09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931DD1" w:rsidRPr="008009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77644FDE" w14:textId="6144EC67" w:rsidR="001F32C0" w:rsidRPr="008009B0" w:rsidRDefault="000B0F4B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>SOFTDEV</w:t>
            </w:r>
          </w:p>
        </w:tc>
      </w:tr>
      <w:tr w:rsidR="006C560B" w:rsidRPr="008009B0" w14:paraId="475BB41F" w14:textId="77777777" w:rsidTr="09748007">
        <w:trPr>
          <w:trHeight w:val="284"/>
        </w:trPr>
        <w:tc>
          <w:tcPr>
            <w:tcW w:w="1049" w:type="dxa"/>
          </w:tcPr>
          <w:p w14:paraId="0094C582" w14:textId="6A8D945B" w:rsidR="006C560B" w:rsidRDefault="00DA4022" w:rsidP="006C560B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</w:t>
            </w:r>
            <w:r w:rsidR="006C560B">
              <w:rPr>
                <w:rFonts w:asciiTheme="minorHAnsi" w:hAnsiTheme="minorHAnsi" w:cs="Arial"/>
                <w:sz w:val="22"/>
                <w:szCs w:val="22"/>
                <w:lang w:val="de-DE"/>
              </w:rPr>
              <w:t>0.20</w:t>
            </w:r>
          </w:p>
        </w:tc>
        <w:tc>
          <w:tcPr>
            <w:tcW w:w="2122" w:type="dxa"/>
          </w:tcPr>
          <w:p w14:paraId="6669C4CC" w14:textId="54D048F1" w:rsidR="006C560B" w:rsidRPr="006C560B" w:rsidRDefault="006C560B" w:rsidP="006C560B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C560B">
              <w:rPr>
                <w:rFonts w:asciiTheme="minorHAnsi" w:hAnsiTheme="minorHAnsi" w:cstheme="minorHAnsi"/>
                <w:sz w:val="22"/>
                <w:szCs w:val="22"/>
              </w:rPr>
              <w:t xml:space="preserve">Corrections and updates by </w:t>
            </w:r>
            <w:r w:rsidRPr="00D8323F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02AFA546" w14:textId="2776E710" w:rsidR="006C560B" w:rsidRDefault="006C560B" w:rsidP="006C560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46215E">
              <w:rPr>
                <w:rFonts w:asciiTheme="minorHAnsi" w:hAnsiTheme="minorHAnsi" w:cs="Arial"/>
                <w:sz w:val="22"/>
                <w:szCs w:val="22"/>
              </w:rPr>
              <w:t>5</w:t>
            </w:r>
            <w:r>
              <w:rPr>
                <w:rFonts w:asciiTheme="minorHAnsi" w:hAnsiTheme="minorHAnsi" w:cs="Arial"/>
                <w:sz w:val="22"/>
                <w:szCs w:val="22"/>
              </w:rPr>
              <w:t>/1</w:t>
            </w:r>
            <w:r w:rsidR="0046215E">
              <w:rPr>
                <w:rFonts w:asciiTheme="minorHAnsi" w:hAnsiTheme="minorHAnsi" w:cs="Arial"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</w:rPr>
              <w:t>/2022</w:t>
            </w:r>
          </w:p>
        </w:tc>
        <w:tc>
          <w:tcPr>
            <w:tcW w:w="4756" w:type="dxa"/>
          </w:tcPr>
          <w:p w14:paraId="2764213C" w14:textId="142E2E70" w:rsidR="006C560B" w:rsidRPr="006C560B" w:rsidRDefault="003B4200" w:rsidP="006C560B">
            <w:pPr>
              <w:spacing w:before="60"/>
            </w:pPr>
            <w:r w:rsidRPr="006C560B">
              <w:rPr>
                <w:rFonts w:asciiTheme="minorHAnsi" w:hAnsiTheme="minorHAnsi" w:cstheme="minorHAnsi"/>
                <w:i/>
                <w:sz w:val="22"/>
                <w:szCs w:val="22"/>
              </w:rPr>
              <w:t>Implementation</w:t>
            </w:r>
            <w:r w:rsidR="00C32C9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of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6C560B">
              <w:rPr>
                <w:rFonts w:asciiTheme="minorHAnsi" w:hAnsiTheme="minorHAnsi" w:cstheme="minorHAnsi"/>
                <w:i/>
                <w:sz w:val="22"/>
                <w:szCs w:val="22"/>
              </w:rPr>
              <w:t>Comments</w:t>
            </w:r>
          </w:p>
        </w:tc>
      </w:tr>
      <w:tr w:rsidR="00C32C9D" w:rsidRPr="008009B0" w14:paraId="49566DAB" w14:textId="77777777" w:rsidTr="09748007">
        <w:trPr>
          <w:trHeight w:val="284"/>
        </w:trPr>
        <w:tc>
          <w:tcPr>
            <w:tcW w:w="1049" w:type="dxa"/>
          </w:tcPr>
          <w:p w14:paraId="09790180" w14:textId="4C9DE396" w:rsidR="00C32C9D" w:rsidRDefault="00C32C9D" w:rsidP="006C560B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v0.30</w:t>
            </w:r>
          </w:p>
        </w:tc>
        <w:tc>
          <w:tcPr>
            <w:tcW w:w="2122" w:type="dxa"/>
          </w:tcPr>
          <w:p w14:paraId="023B3923" w14:textId="3A9E4DCE" w:rsidR="00C32C9D" w:rsidRPr="006C560B" w:rsidRDefault="00C32C9D" w:rsidP="006C560B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C560B">
              <w:rPr>
                <w:rFonts w:asciiTheme="minorHAnsi" w:hAnsiTheme="minorHAnsi" w:cstheme="minorHAnsi"/>
                <w:sz w:val="22"/>
                <w:szCs w:val="22"/>
              </w:rPr>
              <w:t xml:space="preserve">Corrections and updates by </w:t>
            </w:r>
            <w:r w:rsidRPr="00D8323F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350B9895" w14:textId="4878EE3F" w:rsidR="00C32C9D" w:rsidRDefault="00C32C9D" w:rsidP="006C560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CD1736">
              <w:rPr>
                <w:rFonts w:asciiTheme="minorHAnsi" w:hAnsiTheme="minorHAnsi" w:cs="Arial"/>
                <w:sz w:val="22"/>
                <w:szCs w:val="22"/>
              </w:rPr>
              <w:t>3</w:t>
            </w:r>
            <w:r>
              <w:rPr>
                <w:rFonts w:asciiTheme="minorHAnsi" w:hAnsiTheme="minorHAnsi" w:cs="Arial"/>
                <w:sz w:val="22"/>
                <w:szCs w:val="22"/>
              </w:rPr>
              <w:t>/12/2022</w:t>
            </w:r>
          </w:p>
        </w:tc>
        <w:tc>
          <w:tcPr>
            <w:tcW w:w="4756" w:type="dxa"/>
          </w:tcPr>
          <w:p w14:paraId="18E94DB2" w14:textId="7F3B1228" w:rsidR="00C32C9D" w:rsidRPr="006C560B" w:rsidRDefault="00C32C9D" w:rsidP="006C560B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Implemented comments provided by DG TAXUD</w:t>
            </w:r>
          </w:p>
        </w:tc>
      </w:tr>
      <w:tr w:rsidR="00784147" w:rsidRPr="008009B0" w14:paraId="670E9422" w14:textId="77777777" w:rsidTr="09748007">
        <w:trPr>
          <w:trHeight w:val="284"/>
        </w:trPr>
        <w:tc>
          <w:tcPr>
            <w:tcW w:w="1049" w:type="dxa"/>
          </w:tcPr>
          <w:p w14:paraId="409AC76A" w14:textId="66C316AA" w:rsidR="00784147" w:rsidRDefault="00784147" w:rsidP="00784147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0CE11789" w14:textId="65497184" w:rsidR="00784147" w:rsidRPr="006C560B" w:rsidRDefault="00784147" w:rsidP="00784147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678" w:type="dxa"/>
          </w:tcPr>
          <w:p w14:paraId="32509712" w14:textId="4D94B529" w:rsidR="00784147" w:rsidRDefault="00784147" w:rsidP="0078414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13/12/2022</w:t>
            </w:r>
          </w:p>
        </w:tc>
        <w:tc>
          <w:tcPr>
            <w:tcW w:w="4756" w:type="dxa"/>
          </w:tcPr>
          <w:p w14:paraId="58C05F23" w14:textId="5CF6C86C" w:rsidR="00784147" w:rsidRDefault="00784147" w:rsidP="00784147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DB2924" w:rsidRPr="008009B0" w14:paraId="5E0B21E2" w14:textId="77777777" w:rsidTr="09748007">
        <w:trPr>
          <w:trHeight w:val="284"/>
        </w:trPr>
        <w:tc>
          <w:tcPr>
            <w:tcW w:w="1049" w:type="dxa"/>
          </w:tcPr>
          <w:p w14:paraId="6A0491F2" w14:textId="476FBD02" w:rsidR="00DB2924" w:rsidRDefault="00DB2924" w:rsidP="00DB292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v1.00a</w:t>
            </w:r>
          </w:p>
        </w:tc>
        <w:tc>
          <w:tcPr>
            <w:tcW w:w="2122" w:type="dxa"/>
          </w:tcPr>
          <w:p w14:paraId="4C5FCDE6" w14:textId="23D82E54" w:rsidR="00DB2924" w:rsidRDefault="00DB2924" w:rsidP="00DB292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</w:t>
            </w:r>
            <w:r w:rsidR="00D028CB">
              <w:rPr>
                <w:rFonts w:asciiTheme="minorHAnsi" w:hAnsiTheme="minorHAnsi" w:cs="Arial"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126ADA5B" w14:textId="3E0E02BB" w:rsidR="00DB2924" w:rsidRDefault="00DB2924" w:rsidP="00DB2924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15/12/2022</w:t>
            </w:r>
          </w:p>
        </w:tc>
        <w:tc>
          <w:tcPr>
            <w:tcW w:w="4756" w:type="dxa"/>
          </w:tcPr>
          <w:p w14:paraId="28479AD2" w14:textId="73AECBCB" w:rsidR="00DB2924" w:rsidRDefault="00DB2924" w:rsidP="00DB2924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Updated list of impacted TC (TRP).</w:t>
            </w:r>
          </w:p>
        </w:tc>
      </w:tr>
      <w:tr w:rsidR="00D028CB" w:rsidRPr="008009B0" w14:paraId="0636F4D9" w14:textId="77777777" w:rsidTr="09748007">
        <w:trPr>
          <w:trHeight w:val="284"/>
        </w:trPr>
        <w:tc>
          <w:tcPr>
            <w:tcW w:w="1049" w:type="dxa"/>
          </w:tcPr>
          <w:p w14:paraId="3C19DA7D" w14:textId="6B652F65" w:rsidR="00D028CB" w:rsidRDefault="00D028CB" w:rsidP="00D028CB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lastRenderedPageBreak/>
              <w:t>v1.00b</w:t>
            </w:r>
          </w:p>
        </w:tc>
        <w:tc>
          <w:tcPr>
            <w:tcW w:w="2122" w:type="dxa"/>
          </w:tcPr>
          <w:p w14:paraId="46DFB172" w14:textId="37761113" w:rsidR="00D028CB" w:rsidRDefault="00D028CB" w:rsidP="00D028C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SfR3 to NPMs</w:t>
            </w:r>
          </w:p>
        </w:tc>
        <w:tc>
          <w:tcPr>
            <w:tcW w:w="1678" w:type="dxa"/>
          </w:tcPr>
          <w:p w14:paraId="0EA7398F" w14:textId="6CA73ED6" w:rsidR="00D028CB" w:rsidRDefault="00AA595C" w:rsidP="00D028CB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</w:t>
            </w:r>
            <w:r w:rsidR="00D028CB">
              <w:rPr>
                <w:rFonts w:asciiTheme="minorHAnsi" w:hAnsiTheme="minorHAnsi" w:cs="Arial"/>
                <w:noProof/>
                <w:sz w:val="22"/>
                <w:szCs w:val="22"/>
              </w:rPr>
              <w:t>/12/2022</w:t>
            </w:r>
          </w:p>
        </w:tc>
        <w:tc>
          <w:tcPr>
            <w:tcW w:w="4756" w:type="dxa"/>
          </w:tcPr>
          <w:p w14:paraId="4057DFF1" w14:textId="70B51294" w:rsidR="00D028CB" w:rsidRDefault="00D028CB" w:rsidP="00D028CB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Correction of the CRP release</w:t>
            </w:r>
            <w:r w:rsidR="00AA595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number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  <w:tr w:rsidR="004A48D0" w:rsidRPr="008009B0" w14:paraId="6CC9FE92" w14:textId="77777777" w:rsidTr="09748007">
        <w:trPr>
          <w:trHeight w:val="284"/>
        </w:trPr>
        <w:tc>
          <w:tcPr>
            <w:tcW w:w="1049" w:type="dxa"/>
          </w:tcPr>
          <w:p w14:paraId="70A07381" w14:textId="167332DE" w:rsidR="004A48D0" w:rsidRDefault="004A48D0" w:rsidP="004A48D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567C1432" w14:textId="5C731BE7" w:rsidR="004A48D0" w:rsidRDefault="004A48D0" w:rsidP="004A48D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678" w:type="dxa"/>
          </w:tcPr>
          <w:p w14:paraId="711FB793" w14:textId="47026208" w:rsidR="004A48D0" w:rsidRDefault="004A48D0" w:rsidP="004A48D0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756" w:type="dxa"/>
          </w:tcPr>
          <w:p w14:paraId="4177A313" w14:textId="26CC5D3E" w:rsidR="004A48D0" w:rsidRDefault="004A48D0" w:rsidP="004A48D0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b</w:t>
            </w:r>
            <w:r w:rsidR="00207403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, except the timing for CT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</w:t>
            </w:r>
          </w:p>
          <w:p w14:paraId="68D27471" w14:textId="60B4D683" w:rsidR="004A48D0" w:rsidRDefault="004A48D0" w:rsidP="004A48D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2090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Note: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Extra </w:t>
            </w:r>
            <w:r w:rsidRPr="004A48D0">
              <w:rPr>
                <w:rFonts w:asciiTheme="minorHAnsi" w:hAnsiTheme="minorHAnsi" w:cstheme="minorHAnsi"/>
                <w:i/>
                <w:sz w:val="22"/>
                <w:szCs w:val="22"/>
                <w:highlight w:val="green"/>
              </w:rPr>
              <w:t>info added in green</w:t>
            </w:r>
            <w:r w:rsidRPr="00D2090F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  <w:tr w:rsidR="00E97BA9" w:rsidRPr="008009B0" w14:paraId="65496187" w14:textId="77777777" w:rsidTr="00C21B9B">
        <w:trPr>
          <w:trHeight w:val="1007"/>
          <w:ins w:id="146" w:author="DESCHUYTENEER Tanguy (TAXUD-EXT)" w:date="2023-02-25T14:07:00Z"/>
          <w:trPrChange w:id="147" w:author="DESCHUYTENEER Tanguy (TAXUD-EXT)" w:date="2023-03-10T12:09:00Z">
            <w:trPr>
              <w:trHeight w:val="284"/>
            </w:trPr>
          </w:trPrChange>
        </w:trPr>
        <w:tc>
          <w:tcPr>
            <w:tcW w:w="1049" w:type="dxa"/>
            <w:tcPrChange w:id="148" w:author="DESCHUYTENEER Tanguy (TAXUD-EXT)" w:date="2023-03-10T12:09:00Z">
              <w:tcPr>
                <w:tcW w:w="1049" w:type="dxa"/>
              </w:tcPr>
            </w:tcPrChange>
          </w:tcPr>
          <w:p w14:paraId="14815392" w14:textId="7D5E13F2" w:rsidR="00E97BA9" w:rsidRDefault="00E97BA9" w:rsidP="004A48D0">
            <w:pPr>
              <w:spacing w:before="60"/>
              <w:rPr>
                <w:ins w:id="149" w:author="DESCHUYTENEER Tanguy (TAXUD-EXT)" w:date="2023-02-25T14:07:00Z"/>
                <w:rFonts w:asciiTheme="minorHAnsi" w:hAnsiTheme="minorHAnsi" w:cs="Arial"/>
                <w:sz w:val="22"/>
                <w:szCs w:val="22"/>
              </w:rPr>
            </w:pPr>
            <w:ins w:id="150" w:author="DESCHUYTENEER Tanguy (TAXUD-EXT)" w:date="2023-02-25T14:07:00Z">
              <w:r>
                <w:rPr>
                  <w:rFonts w:asciiTheme="minorHAnsi" w:hAnsiTheme="minorHAnsi" w:cs="Arial"/>
                  <w:sz w:val="22"/>
                  <w:szCs w:val="22"/>
                </w:rPr>
                <w:t>v1.20</w:t>
              </w:r>
            </w:ins>
          </w:p>
        </w:tc>
        <w:tc>
          <w:tcPr>
            <w:tcW w:w="2122" w:type="dxa"/>
            <w:tcPrChange w:id="151" w:author="DESCHUYTENEER Tanguy (TAXUD-EXT)" w:date="2023-03-10T12:09:00Z">
              <w:tcPr>
                <w:tcW w:w="2122" w:type="dxa"/>
              </w:tcPr>
            </w:tcPrChange>
          </w:tcPr>
          <w:p w14:paraId="406FBA2B" w14:textId="681F627C" w:rsidR="00E97BA9" w:rsidRDefault="00E97BA9" w:rsidP="004A48D0">
            <w:pPr>
              <w:spacing w:before="60"/>
              <w:rPr>
                <w:ins w:id="152" w:author="DESCHUYTENEER Tanguy (TAXUD-EXT)" w:date="2023-02-25T14:07:00Z"/>
                <w:rFonts w:asciiTheme="minorHAnsi" w:hAnsiTheme="minorHAnsi" w:cs="Arial"/>
                <w:sz w:val="22"/>
                <w:szCs w:val="22"/>
              </w:rPr>
            </w:pPr>
            <w:ins w:id="153" w:author="DESCHUYTENEER Tanguy (TAXUD-EXT)" w:date="2023-02-25T14:07:00Z">
              <w:r>
                <w:rPr>
                  <w:rFonts w:asciiTheme="minorHAnsi" w:hAnsiTheme="minorHAnsi" w:cs="Arial"/>
                  <w:sz w:val="22"/>
                  <w:szCs w:val="22"/>
                </w:rPr>
                <w:t>SfA to NPMs with implementation details.</w:t>
              </w:r>
            </w:ins>
          </w:p>
        </w:tc>
        <w:tc>
          <w:tcPr>
            <w:tcW w:w="1678" w:type="dxa"/>
            <w:tcPrChange w:id="154" w:author="DESCHUYTENEER Tanguy (TAXUD-EXT)" w:date="2023-03-10T12:09:00Z">
              <w:tcPr>
                <w:tcW w:w="1678" w:type="dxa"/>
              </w:tcPr>
            </w:tcPrChange>
          </w:tcPr>
          <w:p w14:paraId="1945CAF5" w14:textId="25CB67AB" w:rsidR="00E97BA9" w:rsidRDefault="00C21B9B" w:rsidP="004A48D0">
            <w:pPr>
              <w:spacing w:before="60"/>
              <w:rPr>
                <w:ins w:id="155" w:author="DESCHUYTENEER Tanguy (TAXUD-EXT)" w:date="2023-02-25T14:07:00Z"/>
                <w:rFonts w:asciiTheme="minorHAnsi" w:hAnsiTheme="minorHAnsi" w:cs="Arial"/>
                <w:noProof/>
                <w:sz w:val="22"/>
                <w:szCs w:val="22"/>
              </w:rPr>
            </w:pPr>
            <w:ins w:id="156" w:author="DESCHUYTENEER Tanguy (TAXUD-EXT)" w:date="2023-03-10T12:10:00Z">
              <w:r>
                <w:rPr>
                  <w:rFonts w:asciiTheme="minorHAnsi" w:hAnsiTheme="minorHAnsi" w:cs="Arial"/>
                  <w:noProof/>
                  <w:sz w:val="22"/>
                  <w:szCs w:val="22"/>
                </w:rPr>
                <w:t>10/03/2023</w:t>
              </w:r>
            </w:ins>
          </w:p>
        </w:tc>
        <w:tc>
          <w:tcPr>
            <w:tcW w:w="4756" w:type="dxa"/>
            <w:tcPrChange w:id="157" w:author="DESCHUYTENEER Tanguy (TAXUD-EXT)" w:date="2023-03-10T12:09:00Z">
              <w:tcPr>
                <w:tcW w:w="4756" w:type="dxa"/>
              </w:tcPr>
            </w:tcPrChange>
          </w:tcPr>
          <w:p w14:paraId="33BF6D08" w14:textId="77777777" w:rsidR="00E97BA9" w:rsidRDefault="00E97BA9" w:rsidP="004A48D0">
            <w:pPr>
              <w:spacing w:before="60"/>
              <w:rPr>
                <w:ins w:id="158" w:author="DESCHUYTENEER Tanguy (TAXUD-EXT)" w:date="2023-03-10T12:09:00Z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proofErr w:type="gramStart"/>
            <w:ins w:id="159" w:author="DESCHUYTENEER Tanguy (TAXUD-EXT)" w:date="2023-02-25T14:07:00Z">
              <w:r w:rsidRPr="00E97BA9">
                <w:rPr>
                  <w:rFonts w:asciiTheme="minorHAnsi" w:hAnsiTheme="minorHAnsi" w:cs="Arial"/>
                  <w:i/>
                  <w:iCs/>
                  <w:sz w:val="22"/>
                  <w:szCs w:val="22"/>
                </w:rPr>
                <w:t xml:space="preserve">Includes </w:t>
              </w:r>
            </w:ins>
            <w:ins w:id="160" w:author="DESCHUYTENEER Tanguy (TAXUD-EXT)" w:date="2023-02-25T14:09:00Z">
              <w:r>
                <w:rPr>
                  <w:rFonts w:asciiTheme="minorHAnsi" w:hAnsiTheme="minorHAnsi" w:cs="Arial"/>
                  <w:i/>
                  <w:iCs/>
                  <w:sz w:val="22"/>
                  <w:szCs w:val="22"/>
                </w:rPr>
                <w:t>also</w:t>
              </w:r>
              <w:proofErr w:type="gramEnd"/>
              <w:r>
                <w:rPr>
                  <w:rFonts w:asciiTheme="minorHAnsi" w:hAnsiTheme="minorHAnsi" w:cs="Arial"/>
                  <w:i/>
                  <w:iCs/>
                  <w:sz w:val="22"/>
                  <w:szCs w:val="22"/>
                </w:rPr>
                <w:t xml:space="preserve"> information and </w:t>
              </w:r>
            </w:ins>
            <w:ins w:id="161" w:author="DESCHUYTENEER Tanguy (TAXUD-EXT)" w:date="2023-02-25T14:07:00Z">
              <w:r w:rsidRPr="00E97BA9">
                <w:rPr>
                  <w:rFonts w:asciiTheme="minorHAnsi" w:hAnsiTheme="minorHAnsi" w:cs="Arial"/>
                  <w:i/>
                  <w:iCs/>
                  <w:sz w:val="22"/>
                  <w:szCs w:val="22"/>
                </w:rPr>
                <w:t>implementation details</w:t>
              </w:r>
            </w:ins>
            <w:ins w:id="162" w:author="DESCHUYTENEER Tanguy (TAXUD-EXT)" w:date="2023-02-25T14:08:00Z">
              <w:r w:rsidRPr="00E97BA9">
                <w:rPr>
                  <w:rFonts w:asciiTheme="minorHAnsi" w:hAnsiTheme="minorHAnsi" w:cs="Arial"/>
                  <w:i/>
                  <w:iCs/>
                  <w:sz w:val="22"/>
                  <w:szCs w:val="22"/>
                </w:rPr>
                <w:t xml:space="preserve"> about the resolution of the issue for </w:t>
              </w:r>
            </w:ins>
            <w:ins w:id="163" w:author="DESCHUYTENEER Tanguy (TAXUD-EXT)" w:date="2023-02-25T14:07:00Z">
              <w:r w:rsidRPr="00C21B9B">
                <w:rPr>
                  <w:rFonts w:asciiTheme="minorHAnsi" w:hAnsiTheme="minorHAnsi" w:cstheme="minorHAnsi"/>
                  <w:b/>
                  <w:bCs/>
                  <w:i/>
                  <w:iCs/>
                  <w:sz w:val="22"/>
                  <w:szCs w:val="22"/>
                  <w:rPrChange w:id="164" w:author="DESCHUYTENEER Tanguy (TAXUD-EXT)" w:date="2023-03-10T12:09:00Z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</w:rPrChange>
                </w:rPr>
                <w:t>upgrade</w:t>
              </w:r>
              <w:r w:rsidRPr="00E97BA9">
                <w:rPr>
                  <w:rFonts w:asciiTheme="minorHAnsi" w:hAnsiTheme="minorHAnsi" w:cstheme="minorHAnsi"/>
                  <w:i/>
                  <w:iCs/>
                  <w:sz w:val="22"/>
                  <w:szCs w:val="22"/>
                </w:rPr>
                <w:t xml:space="preserve"> conversion.</w:t>
              </w:r>
            </w:ins>
          </w:p>
          <w:p w14:paraId="2587C97C" w14:textId="49D0ED54" w:rsidR="00C21B9B" w:rsidRPr="00E97BA9" w:rsidRDefault="00C21B9B" w:rsidP="004A48D0">
            <w:pPr>
              <w:spacing w:before="60"/>
              <w:rPr>
                <w:ins w:id="165" w:author="DESCHUYTENEER Tanguy (TAXUD-EXT)" w:date="2023-02-25T14:07:00Z"/>
                <w:rFonts w:asciiTheme="minorHAnsi" w:hAnsiTheme="minorHAnsi" w:cstheme="minorHAnsi"/>
                <w:b/>
                <w:bCs/>
                <w:i/>
                <w:iCs/>
                <w:color w:val="00B050"/>
                <w:sz w:val="22"/>
                <w:szCs w:val="22"/>
              </w:rPr>
            </w:pPr>
            <w:ins w:id="166" w:author="DESCHUYTENEER Tanguy (TAXUD-EXT)" w:date="2023-03-10T12:09:00Z">
              <w:r>
                <w:rPr>
                  <w:rFonts w:asciiTheme="minorHAnsi" w:hAnsiTheme="minorHAnsi" w:cstheme="minorHAnsi"/>
                  <w:i/>
                  <w:iCs/>
                  <w:sz w:val="22"/>
                  <w:szCs w:val="22"/>
                </w:rPr>
                <w:t xml:space="preserve">Corrections with track </w:t>
              </w:r>
            </w:ins>
            <w:ins w:id="167" w:author="DESCHUYTENEER Tanguy (TAXUD-EXT)" w:date="2023-03-10T12:10:00Z">
              <w:r>
                <w:rPr>
                  <w:rFonts w:asciiTheme="minorHAnsi" w:hAnsiTheme="minorHAnsi" w:cstheme="minorHAnsi"/>
                  <w:i/>
                  <w:iCs/>
                  <w:sz w:val="22"/>
                  <w:szCs w:val="22"/>
                </w:rPr>
                <w:t xml:space="preserve">changes </w:t>
              </w:r>
              <w:proofErr w:type="spellStart"/>
              <w:r>
                <w:rPr>
                  <w:rFonts w:asciiTheme="minorHAnsi" w:hAnsiTheme="minorHAnsi" w:cstheme="minorHAnsi"/>
                  <w:i/>
                  <w:iCs/>
                  <w:sz w:val="22"/>
                  <w:szCs w:val="22"/>
                </w:rPr>
                <w:t>visibles</w:t>
              </w:r>
              <w:proofErr w:type="spellEnd"/>
              <w:r>
                <w:rPr>
                  <w:rFonts w:asciiTheme="minorHAnsi" w:hAnsiTheme="minorHAnsi" w:cstheme="minorHAnsi"/>
                  <w:i/>
                  <w:iCs/>
                  <w:sz w:val="22"/>
                  <w:szCs w:val="22"/>
                </w:rPr>
                <w:t>)</w:t>
              </w:r>
            </w:ins>
          </w:p>
        </w:tc>
      </w:tr>
    </w:tbl>
    <w:p w14:paraId="621A8924" w14:textId="77777777" w:rsidR="006C560B" w:rsidRPr="00D8323F" w:rsidRDefault="006C560B" w:rsidP="008E5D8A">
      <w:pPr>
        <w:rPr>
          <w:rFonts w:asciiTheme="minorHAnsi" w:hAnsiTheme="minorHAnsi" w:cstheme="minorHAnsi"/>
          <w:lang w:val="en-US"/>
        </w:rPr>
      </w:pPr>
    </w:p>
    <w:sectPr w:rsidR="006C560B" w:rsidRPr="00D8323F" w:rsidSect="003E0CF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DCA6A" w14:textId="77777777" w:rsidR="00F15039" w:rsidRDefault="00F150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B637F" w:rsidRPr="00C80B22" w14:paraId="0253C7CC" w14:textId="77777777" w:rsidTr="00C80B22">
      <w:tc>
        <w:tcPr>
          <w:tcW w:w="8188" w:type="dxa"/>
        </w:tcPr>
        <w:p w14:paraId="725FBF4A" w14:textId="603BE069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995213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995213" w:rsidRPr="0099521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0194</w:t>
          </w:r>
          <w:r w:rsidR="00995213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995213" w:rsidRPr="0099521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IAR-UCCNCTS2547-v1.20</w:t>
          </w:r>
          <w:r w:rsidR="00995213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168" w:name="_Ref175030069"/>
          <w:bookmarkStart w:id="169" w:name="_Toc176256264"/>
          <w:bookmarkStart w:id="170" w:name="_Toc268771938"/>
          <w:bookmarkStart w:id="171" w:name="_Ref175030083"/>
        </w:p>
      </w:tc>
    </w:tr>
  </w:tbl>
  <w:bookmarkEnd w:id="168"/>
  <w:bookmarkEnd w:id="169"/>
  <w:bookmarkEnd w:id="170"/>
  <w:bookmarkEnd w:id="171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073AA96B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9160E7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RFC_NCTS_0194_IAR-UCCNCTS2547-v1.00.docx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A6936" w14:textId="0C15721A" w:rsidR="00F15039" w:rsidRDefault="00C21B9B">
    <w:pPr>
      <w:pStyle w:val="Header"/>
    </w:pPr>
    <w:r>
      <w:rPr>
        <w:noProof/>
      </w:rPr>
      <w:pict w14:anchorId="577DB1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240126" o:spid="_x0000_s287746" type="#_x0000_t136" style="position:absolute;margin-left:0;margin-top:0;width:783.75pt;height:78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6pt" string="RFC-List.37 (SfA_NPM+IMPL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7767470C" w:rsidR="00DB637F" w:rsidRDefault="00C21B9B" w:rsidP="00C80B22">
    <w:pPr>
      <w:pStyle w:val="Header"/>
      <w:jc w:val="both"/>
    </w:pPr>
    <w:r>
      <w:rPr>
        <w:noProof/>
      </w:rPr>
      <w:pict w14:anchorId="1A52D9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240127" o:spid="_x0000_s287747" type="#_x0000_t136" style="position:absolute;left:0;text-align:left;margin-left:0;margin-top:0;width:783.75pt;height:78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6pt" string="RFC-List.37 (SfA_NPM+IMPL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11731C2D" w:rsidR="00DB637F" w:rsidRPr="00C80B22" w:rsidRDefault="00C21B9B" w:rsidP="00871EB2">
    <w:pPr>
      <w:pStyle w:val="Header"/>
    </w:pPr>
    <w:r>
      <w:rPr>
        <w:noProof/>
      </w:rPr>
      <w:pict w14:anchorId="7F7DA0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240125" o:spid="_x0000_s287745" type="#_x0000_t136" style="position:absolute;margin-left:0;margin-top:0;width:783.75pt;height:78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6pt" string="RFC-List.37 (SfA_NPM+IMPL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321A8"/>
    <w:multiLevelType w:val="hybridMultilevel"/>
    <w:tmpl w:val="3F2008A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320B6"/>
    <w:multiLevelType w:val="hybridMultilevel"/>
    <w:tmpl w:val="33AE044C"/>
    <w:lvl w:ilvl="0" w:tplc="96BAE16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02C70"/>
    <w:multiLevelType w:val="hybridMultilevel"/>
    <w:tmpl w:val="FE54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7F52"/>
    <w:multiLevelType w:val="hybridMultilevel"/>
    <w:tmpl w:val="9894EFB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2F3F77"/>
    <w:multiLevelType w:val="hybridMultilevel"/>
    <w:tmpl w:val="02FCE0F2"/>
    <w:lvl w:ilvl="0" w:tplc="88B85C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E1C15"/>
    <w:multiLevelType w:val="hybridMultilevel"/>
    <w:tmpl w:val="AB06A4B2"/>
    <w:lvl w:ilvl="0" w:tplc="A8B6E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C8171B"/>
    <w:multiLevelType w:val="hybridMultilevel"/>
    <w:tmpl w:val="2A9ABB8E"/>
    <w:lvl w:ilvl="0" w:tplc="537062A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CDC177B"/>
    <w:multiLevelType w:val="hybridMultilevel"/>
    <w:tmpl w:val="584AA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AA2E84"/>
    <w:multiLevelType w:val="hybridMultilevel"/>
    <w:tmpl w:val="F74CB496"/>
    <w:lvl w:ilvl="0" w:tplc="DCA2D5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E79B3"/>
    <w:multiLevelType w:val="hybridMultilevel"/>
    <w:tmpl w:val="D1D804E6"/>
    <w:lvl w:ilvl="0" w:tplc="6250363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E0828"/>
    <w:multiLevelType w:val="hybridMultilevel"/>
    <w:tmpl w:val="FD38E736"/>
    <w:lvl w:ilvl="0" w:tplc="083A10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847229"/>
    <w:multiLevelType w:val="hybridMultilevel"/>
    <w:tmpl w:val="32E6FF88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933175"/>
    <w:multiLevelType w:val="hybridMultilevel"/>
    <w:tmpl w:val="81FE94F0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2F0A38"/>
    <w:multiLevelType w:val="hybridMultilevel"/>
    <w:tmpl w:val="23863868"/>
    <w:lvl w:ilvl="0" w:tplc="F43076DA">
      <w:start w:val="1"/>
      <w:numFmt w:val="bullet"/>
      <w:lvlText w:val="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D0012"/>
    <w:multiLevelType w:val="hybridMultilevel"/>
    <w:tmpl w:val="FEC0C870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0480426">
    <w:abstractNumId w:val="17"/>
  </w:num>
  <w:num w:numId="2" w16cid:durableId="439763169">
    <w:abstractNumId w:val="19"/>
  </w:num>
  <w:num w:numId="3" w16cid:durableId="1458909540">
    <w:abstractNumId w:val="2"/>
  </w:num>
  <w:num w:numId="4" w16cid:durableId="313338346">
    <w:abstractNumId w:val="10"/>
  </w:num>
  <w:num w:numId="5" w16cid:durableId="1256085567">
    <w:abstractNumId w:val="3"/>
  </w:num>
  <w:num w:numId="6" w16cid:durableId="1993412144">
    <w:abstractNumId w:val="8"/>
  </w:num>
  <w:num w:numId="7" w16cid:durableId="1497186758">
    <w:abstractNumId w:val="14"/>
  </w:num>
  <w:num w:numId="8" w16cid:durableId="504050453">
    <w:abstractNumId w:val="15"/>
  </w:num>
  <w:num w:numId="9" w16cid:durableId="466168237">
    <w:abstractNumId w:val="18"/>
  </w:num>
  <w:num w:numId="10" w16cid:durableId="1133668547">
    <w:abstractNumId w:val="11"/>
  </w:num>
  <w:num w:numId="11" w16cid:durableId="1342857239">
    <w:abstractNumId w:val="11"/>
  </w:num>
  <w:num w:numId="12" w16cid:durableId="727190120">
    <w:abstractNumId w:val="4"/>
  </w:num>
  <w:num w:numId="13" w16cid:durableId="1609507488">
    <w:abstractNumId w:val="13"/>
  </w:num>
  <w:num w:numId="14" w16cid:durableId="181676904">
    <w:abstractNumId w:val="6"/>
  </w:num>
  <w:num w:numId="15" w16cid:durableId="1504592396">
    <w:abstractNumId w:val="9"/>
  </w:num>
  <w:num w:numId="16" w16cid:durableId="834803975">
    <w:abstractNumId w:val="7"/>
  </w:num>
  <w:num w:numId="17" w16cid:durableId="1187984516">
    <w:abstractNumId w:val="16"/>
  </w:num>
  <w:num w:numId="18" w16cid:durableId="1144856399">
    <w:abstractNumId w:val="0"/>
  </w:num>
  <w:num w:numId="19" w16cid:durableId="713819193">
    <w:abstractNumId w:val="12"/>
  </w:num>
  <w:num w:numId="20" w16cid:durableId="1011299035">
    <w:abstractNumId w:val="5"/>
  </w:num>
  <w:num w:numId="21" w16cid:durableId="1869289937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SCHUYTENEER Tanguy (TAXUD-EXT)">
    <w15:presenceInfo w15:providerId="AD" w15:userId="S::Tanguy.DESCHUYTENEER@ext.ec.europa.eu::4ba961a3-26ea-4858-9ae3-71008328b9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ShadeFormData/>
  <w:characterSpacingControl w:val="doNotCompress"/>
  <w:hdrShapeDefaults>
    <o:shapedefaults v:ext="edit" spidmax="287748"/>
    <o:shapelayout v:ext="edit">
      <o:idmap v:ext="edit" data="28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301EC"/>
    <w:rsid w:val="000328CF"/>
    <w:rsid w:val="0003486D"/>
    <w:rsid w:val="00035A5A"/>
    <w:rsid w:val="0003657A"/>
    <w:rsid w:val="00041C6D"/>
    <w:rsid w:val="000430CD"/>
    <w:rsid w:val="000433B1"/>
    <w:rsid w:val="00043692"/>
    <w:rsid w:val="000439C2"/>
    <w:rsid w:val="000440A7"/>
    <w:rsid w:val="000469A9"/>
    <w:rsid w:val="00051389"/>
    <w:rsid w:val="0005157A"/>
    <w:rsid w:val="00051EC3"/>
    <w:rsid w:val="000525B1"/>
    <w:rsid w:val="00052CFE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726D"/>
    <w:rsid w:val="0009779D"/>
    <w:rsid w:val="000A189E"/>
    <w:rsid w:val="000A277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C5C7C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58D2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374C5"/>
    <w:rsid w:val="00140DDF"/>
    <w:rsid w:val="0014394A"/>
    <w:rsid w:val="00145FB8"/>
    <w:rsid w:val="001533BA"/>
    <w:rsid w:val="0015379E"/>
    <w:rsid w:val="001543E5"/>
    <w:rsid w:val="00156929"/>
    <w:rsid w:val="0015720D"/>
    <w:rsid w:val="00160190"/>
    <w:rsid w:val="00160582"/>
    <w:rsid w:val="0016301D"/>
    <w:rsid w:val="00163EE7"/>
    <w:rsid w:val="00163F32"/>
    <w:rsid w:val="00164279"/>
    <w:rsid w:val="00164B97"/>
    <w:rsid w:val="00164E27"/>
    <w:rsid w:val="00166176"/>
    <w:rsid w:val="00173915"/>
    <w:rsid w:val="00174E60"/>
    <w:rsid w:val="00180F9A"/>
    <w:rsid w:val="00181E6C"/>
    <w:rsid w:val="00182755"/>
    <w:rsid w:val="0018693F"/>
    <w:rsid w:val="00191E1A"/>
    <w:rsid w:val="00192069"/>
    <w:rsid w:val="0019287E"/>
    <w:rsid w:val="00192EDE"/>
    <w:rsid w:val="00193CF5"/>
    <w:rsid w:val="0019432D"/>
    <w:rsid w:val="00194773"/>
    <w:rsid w:val="00194823"/>
    <w:rsid w:val="0019490C"/>
    <w:rsid w:val="00194961"/>
    <w:rsid w:val="0019524D"/>
    <w:rsid w:val="0019600E"/>
    <w:rsid w:val="00196023"/>
    <w:rsid w:val="00197C41"/>
    <w:rsid w:val="001A2885"/>
    <w:rsid w:val="001A303D"/>
    <w:rsid w:val="001A4B97"/>
    <w:rsid w:val="001A5E8A"/>
    <w:rsid w:val="001A638B"/>
    <w:rsid w:val="001A6CC6"/>
    <w:rsid w:val="001A6CFE"/>
    <w:rsid w:val="001A7DAD"/>
    <w:rsid w:val="001A7E5E"/>
    <w:rsid w:val="001B08C7"/>
    <w:rsid w:val="001B0EFF"/>
    <w:rsid w:val="001B586B"/>
    <w:rsid w:val="001B67B4"/>
    <w:rsid w:val="001B6C1D"/>
    <w:rsid w:val="001C0817"/>
    <w:rsid w:val="001C15FE"/>
    <w:rsid w:val="001C2E11"/>
    <w:rsid w:val="001C3A5E"/>
    <w:rsid w:val="001C4723"/>
    <w:rsid w:val="001C4EE3"/>
    <w:rsid w:val="001D0C88"/>
    <w:rsid w:val="001D2F43"/>
    <w:rsid w:val="001D317F"/>
    <w:rsid w:val="001D74D3"/>
    <w:rsid w:val="001E0497"/>
    <w:rsid w:val="001E1272"/>
    <w:rsid w:val="001E2A55"/>
    <w:rsid w:val="001E4645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403"/>
    <w:rsid w:val="00207AE8"/>
    <w:rsid w:val="00207D21"/>
    <w:rsid w:val="00211A0A"/>
    <w:rsid w:val="0021411D"/>
    <w:rsid w:val="002147A2"/>
    <w:rsid w:val="002161CB"/>
    <w:rsid w:val="00221FB5"/>
    <w:rsid w:val="00222EE6"/>
    <w:rsid w:val="00223622"/>
    <w:rsid w:val="00224508"/>
    <w:rsid w:val="002254B7"/>
    <w:rsid w:val="0022706A"/>
    <w:rsid w:val="0022744A"/>
    <w:rsid w:val="00227BB3"/>
    <w:rsid w:val="00231261"/>
    <w:rsid w:val="00232868"/>
    <w:rsid w:val="002337D9"/>
    <w:rsid w:val="0023600F"/>
    <w:rsid w:val="002364BC"/>
    <w:rsid w:val="002379ED"/>
    <w:rsid w:val="002401BB"/>
    <w:rsid w:val="002425D0"/>
    <w:rsid w:val="00242903"/>
    <w:rsid w:val="002450C7"/>
    <w:rsid w:val="00251DC3"/>
    <w:rsid w:val="00252CFF"/>
    <w:rsid w:val="0025617A"/>
    <w:rsid w:val="00256A26"/>
    <w:rsid w:val="00261AFC"/>
    <w:rsid w:val="00262FCF"/>
    <w:rsid w:val="002741A5"/>
    <w:rsid w:val="0027425C"/>
    <w:rsid w:val="0027543A"/>
    <w:rsid w:val="00275EC1"/>
    <w:rsid w:val="00277636"/>
    <w:rsid w:val="00277E44"/>
    <w:rsid w:val="002817A3"/>
    <w:rsid w:val="002840B5"/>
    <w:rsid w:val="00284248"/>
    <w:rsid w:val="00287A09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7DCC"/>
    <w:rsid w:val="002B0187"/>
    <w:rsid w:val="002B41B5"/>
    <w:rsid w:val="002B702F"/>
    <w:rsid w:val="002C0ABB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6323"/>
    <w:rsid w:val="002F6E78"/>
    <w:rsid w:val="00301D83"/>
    <w:rsid w:val="0030322B"/>
    <w:rsid w:val="00304CD1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5F06"/>
    <w:rsid w:val="0033630D"/>
    <w:rsid w:val="003371B5"/>
    <w:rsid w:val="00341AB9"/>
    <w:rsid w:val="0034218F"/>
    <w:rsid w:val="00343335"/>
    <w:rsid w:val="00345957"/>
    <w:rsid w:val="00350CA8"/>
    <w:rsid w:val="0035108A"/>
    <w:rsid w:val="00352F46"/>
    <w:rsid w:val="00357799"/>
    <w:rsid w:val="0036377B"/>
    <w:rsid w:val="003643E4"/>
    <w:rsid w:val="00365DAE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939E3"/>
    <w:rsid w:val="00397AF8"/>
    <w:rsid w:val="003A175B"/>
    <w:rsid w:val="003A570E"/>
    <w:rsid w:val="003A764A"/>
    <w:rsid w:val="003B142B"/>
    <w:rsid w:val="003B1857"/>
    <w:rsid w:val="003B2824"/>
    <w:rsid w:val="003B366A"/>
    <w:rsid w:val="003B4200"/>
    <w:rsid w:val="003B473F"/>
    <w:rsid w:val="003B4D6F"/>
    <w:rsid w:val="003B7425"/>
    <w:rsid w:val="003C0B06"/>
    <w:rsid w:val="003C57B9"/>
    <w:rsid w:val="003D3F8B"/>
    <w:rsid w:val="003D4A7A"/>
    <w:rsid w:val="003D7689"/>
    <w:rsid w:val="003E09F9"/>
    <w:rsid w:val="003E0CFB"/>
    <w:rsid w:val="003E4127"/>
    <w:rsid w:val="003E4A39"/>
    <w:rsid w:val="003E7757"/>
    <w:rsid w:val="003F03FF"/>
    <w:rsid w:val="003F10F7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9D1"/>
    <w:rsid w:val="00434ECC"/>
    <w:rsid w:val="00437444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7385"/>
    <w:rsid w:val="00460B08"/>
    <w:rsid w:val="004612AD"/>
    <w:rsid w:val="0046158E"/>
    <w:rsid w:val="0046215E"/>
    <w:rsid w:val="00463549"/>
    <w:rsid w:val="00466D6C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229B"/>
    <w:rsid w:val="00483E6C"/>
    <w:rsid w:val="00484563"/>
    <w:rsid w:val="00484A5F"/>
    <w:rsid w:val="00486001"/>
    <w:rsid w:val="004900EF"/>
    <w:rsid w:val="00491953"/>
    <w:rsid w:val="00494832"/>
    <w:rsid w:val="00495C2E"/>
    <w:rsid w:val="004A0DE0"/>
    <w:rsid w:val="004A32DD"/>
    <w:rsid w:val="004A38B4"/>
    <w:rsid w:val="004A38CD"/>
    <w:rsid w:val="004A480B"/>
    <w:rsid w:val="004A48D0"/>
    <w:rsid w:val="004A6E42"/>
    <w:rsid w:val="004A7E70"/>
    <w:rsid w:val="004B0A41"/>
    <w:rsid w:val="004B1F94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50084B"/>
    <w:rsid w:val="005017F3"/>
    <w:rsid w:val="005024FA"/>
    <w:rsid w:val="00503604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3C38"/>
    <w:rsid w:val="00534CE2"/>
    <w:rsid w:val="0054092B"/>
    <w:rsid w:val="00541EC9"/>
    <w:rsid w:val="00542429"/>
    <w:rsid w:val="00543370"/>
    <w:rsid w:val="00544BCA"/>
    <w:rsid w:val="005531DD"/>
    <w:rsid w:val="005532F6"/>
    <w:rsid w:val="00553792"/>
    <w:rsid w:val="005555D0"/>
    <w:rsid w:val="00555F7B"/>
    <w:rsid w:val="00556454"/>
    <w:rsid w:val="00556F01"/>
    <w:rsid w:val="005578CD"/>
    <w:rsid w:val="00557A6E"/>
    <w:rsid w:val="0056174B"/>
    <w:rsid w:val="005658DD"/>
    <w:rsid w:val="00571AD5"/>
    <w:rsid w:val="00573B10"/>
    <w:rsid w:val="00574762"/>
    <w:rsid w:val="00575C47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561B"/>
    <w:rsid w:val="00595AB5"/>
    <w:rsid w:val="005A1578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3012"/>
    <w:rsid w:val="005E6A3F"/>
    <w:rsid w:val="005E6A43"/>
    <w:rsid w:val="005E75B9"/>
    <w:rsid w:val="005F073E"/>
    <w:rsid w:val="005F1D17"/>
    <w:rsid w:val="005F213D"/>
    <w:rsid w:val="005F2710"/>
    <w:rsid w:val="005F2BC5"/>
    <w:rsid w:val="005F55F6"/>
    <w:rsid w:val="005F5F08"/>
    <w:rsid w:val="005F67C3"/>
    <w:rsid w:val="005F7EF0"/>
    <w:rsid w:val="0060087A"/>
    <w:rsid w:val="0060097C"/>
    <w:rsid w:val="0060225D"/>
    <w:rsid w:val="00603C2F"/>
    <w:rsid w:val="00605C57"/>
    <w:rsid w:val="00613394"/>
    <w:rsid w:val="00613C0F"/>
    <w:rsid w:val="00614CB1"/>
    <w:rsid w:val="0061574E"/>
    <w:rsid w:val="00615C5E"/>
    <w:rsid w:val="006166B1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025"/>
    <w:rsid w:val="00671CCA"/>
    <w:rsid w:val="006753F2"/>
    <w:rsid w:val="00675496"/>
    <w:rsid w:val="00676C16"/>
    <w:rsid w:val="00677396"/>
    <w:rsid w:val="006810DE"/>
    <w:rsid w:val="006823EF"/>
    <w:rsid w:val="006825DF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0E44"/>
    <w:rsid w:val="006A138A"/>
    <w:rsid w:val="006A1510"/>
    <w:rsid w:val="006A1FF4"/>
    <w:rsid w:val="006A2854"/>
    <w:rsid w:val="006A5098"/>
    <w:rsid w:val="006A5DAB"/>
    <w:rsid w:val="006A753B"/>
    <w:rsid w:val="006A7EDB"/>
    <w:rsid w:val="006B1220"/>
    <w:rsid w:val="006B20EC"/>
    <w:rsid w:val="006B3C4C"/>
    <w:rsid w:val="006C3A64"/>
    <w:rsid w:val="006C3EFA"/>
    <w:rsid w:val="006C51F2"/>
    <w:rsid w:val="006C560B"/>
    <w:rsid w:val="006C78B1"/>
    <w:rsid w:val="006D152E"/>
    <w:rsid w:val="006E14CE"/>
    <w:rsid w:val="006E2F97"/>
    <w:rsid w:val="006E6BD6"/>
    <w:rsid w:val="006E7B2C"/>
    <w:rsid w:val="006E7C97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4C56"/>
    <w:rsid w:val="00705883"/>
    <w:rsid w:val="007072E8"/>
    <w:rsid w:val="00707862"/>
    <w:rsid w:val="00710A2E"/>
    <w:rsid w:val="0071143E"/>
    <w:rsid w:val="0071299E"/>
    <w:rsid w:val="00716234"/>
    <w:rsid w:val="00716E5C"/>
    <w:rsid w:val="00720F9B"/>
    <w:rsid w:val="00722093"/>
    <w:rsid w:val="007233E5"/>
    <w:rsid w:val="00724A4F"/>
    <w:rsid w:val="007266E6"/>
    <w:rsid w:val="00726E53"/>
    <w:rsid w:val="0073011D"/>
    <w:rsid w:val="00733796"/>
    <w:rsid w:val="00734D49"/>
    <w:rsid w:val="007400FC"/>
    <w:rsid w:val="00744EC1"/>
    <w:rsid w:val="007461D3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4147"/>
    <w:rsid w:val="007845DF"/>
    <w:rsid w:val="00785472"/>
    <w:rsid w:val="00786EC1"/>
    <w:rsid w:val="007873DA"/>
    <w:rsid w:val="00794F44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C1293"/>
    <w:rsid w:val="007C4758"/>
    <w:rsid w:val="007C5FD6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09B0"/>
    <w:rsid w:val="00801520"/>
    <w:rsid w:val="00803A90"/>
    <w:rsid w:val="008058FA"/>
    <w:rsid w:val="00805BA6"/>
    <w:rsid w:val="008068C1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8D5"/>
    <w:rsid w:val="00821B63"/>
    <w:rsid w:val="0082447F"/>
    <w:rsid w:val="00827E0E"/>
    <w:rsid w:val="00830203"/>
    <w:rsid w:val="008305BB"/>
    <w:rsid w:val="00831CB1"/>
    <w:rsid w:val="00831CF6"/>
    <w:rsid w:val="00832408"/>
    <w:rsid w:val="00832C48"/>
    <w:rsid w:val="00834A68"/>
    <w:rsid w:val="00834CE9"/>
    <w:rsid w:val="00834F92"/>
    <w:rsid w:val="008362A2"/>
    <w:rsid w:val="00837A0F"/>
    <w:rsid w:val="0084657B"/>
    <w:rsid w:val="00846B19"/>
    <w:rsid w:val="008471B0"/>
    <w:rsid w:val="00853F18"/>
    <w:rsid w:val="00855865"/>
    <w:rsid w:val="00856856"/>
    <w:rsid w:val="0085704D"/>
    <w:rsid w:val="00860C19"/>
    <w:rsid w:val="00864AF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823C5"/>
    <w:rsid w:val="008828E2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1B9A"/>
    <w:rsid w:val="008D3101"/>
    <w:rsid w:val="008D63BB"/>
    <w:rsid w:val="008E0702"/>
    <w:rsid w:val="008E0BCA"/>
    <w:rsid w:val="008E16B6"/>
    <w:rsid w:val="008E2250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8F3AE2"/>
    <w:rsid w:val="009002B7"/>
    <w:rsid w:val="009008AC"/>
    <w:rsid w:val="0090146D"/>
    <w:rsid w:val="00901D8D"/>
    <w:rsid w:val="00902CA7"/>
    <w:rsid w:val="00905C5C"/>
    <w:rsid w:val="009060C1"/>
    <w:rsid w:val="00906339"/>
    <w:rsid w:val="009068BC"/>
    <w:rsid w:val="009110A8"/>
    <w:rsid w:val="009114DC"/>
    <w:rsid w:val="00911666"/>
    <w:rsid w:val="009141EE"/>
    <w:rsid w:val="00914A03"/>
    <w:rsid w:val="00914B08"/>
    <w:rsid w:val="009160E7"/>
    <w:rsid w:val="00921FC1"/>
    <w:rsid w:val="00923E7C"/>
    <w:rsid w:val="009261D5"/>
    <w:rsid w:val="00926666"/>
    <w:rsid w:val="00931120"/>
    <w:rsid w:val="00931DD1"/>
    <w:rsid w:val="009331E7"/>
    <w:rsid w:val="009351D4"/>
    <w:rsid w:val="0094004B"/>
    <w:rsid w:val="0094392C"/>
    <w:rsid w:val="009439BD"/>
    <w:rsid w:val="0094487F"/>
    <w:rsid w:val="00944D17"/>
    <w:rsid w:val="00945A0A"/>
    <w:rsid w:val="00946540"/>
    <w:rsid w:val="009500A3"/>
    <w:rsid w:val="00951351"/>
    <w:rsid w:val="00951FE7"/>
    <w:rsid w:val="00954997"/>
    <w:rsid w:val="00960DA2"/>
    <w:rsid w:val="00962E9F"/>
    <w:rsid w:val="00962F14"/>
    <w:rsid w:val="00965026"/>
    <w:rsid w:val="0096548E"/>
    <w:rsid w:val="00970FB2"/>
    <w:rsid w:val="00972AE5"/>
    <w:rsid w:val="00973C4B"/>
    <w:rsid w:val="00981340"/>
    <w:rsid w:val="00983563"/>
    <w:rsid w:val="009840B2"/>
    <w:rsid w:val="009878BF"/>
    <w:rsid w:val="00991EA8"/>
    <w:rsid w:val="00995213"/>
    <w:rsid w:val="00996812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5058"/>
    <w:rsid w:val="009C6B6D"/>
    <w:rsid w:val="009C75CD"/>
    <w:rsid w:val="009C7D11"/>
    <w:rsid w:val="009D1AB0"/>
    <w:rsid w:val="009D28EA"/>
    <w:rsid w:val="009D7C7C"/>
    <w:rsid w:val="009E17EC"/>
    <w:rsid w:val="009E471C"/>
    <w:rsid w:val="009E51A6"/>
    <w:rsid w:val="009E662B"/>
    <w:rsid w:val="009F3C98"/>
    <w:rsid w:val="009F64F6"/>
    <w:rsid w:val="009F721A"/>
    <w:rsid w:val="009F7F89"/>
    <w:rsid w:val="00A02580"/>
    <w:rsid w:val="00A02B05"/>
    <w:rsid w:val="00A03BF3"/>
    <w:rsid w:val="00A04766"/>
    <w:rsid w:val="00A06622"/>
    <w:rsid w:val="00A06CFF"/>
    <w:rsid w:val="00A13716"/>
    <w:rsid w:val="00A16094"/>
    <w:rsid w:val="00A16920"/>
    <w:rsid w:val="00A16F2C"/>
    <w:rsid w:val="00A178BC"/>
    <w:rsid w:val="00A2054F"/>
    <w:rsid w:val="00A2335A"/>
    <w:rsid w:val="00A32667"/>
    <w:rsid w:val="00A32D3E"/>
    <w:rsid w:val="00A3499A"/>
    <w:rsid w:val="00A34BC5"/>
    <w:rsid w:val="00A354E1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51111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3D9A"/>
    <w:rsid w:val="00A7459B"/>
    <w:rsid w:val="00A77912"/>
    <w:rsid w:val="00A81A7A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2D5A"/>
    <w:rsid w:val="00A92EF6"/>
    <w:rsid w:val="00A94DE2"/>
    <w:rsid w:val="00A959A3"/>
    <w:rsid w:val="00AA3EBF"/>
    <w:rsid w:val="00AA595C"/>
    <w:rsid w:val="00AA6C19"/>
    <w:rsid w:val="00AA7DE0"/>
    <w:rsid w:val="00AB06AE"/>
    <w:rsid w:val="00AB270B"/>
    <w:rsid w:val="00AB2732"/>
    <w:rsid w:val="00AB2CDE"/>
    <w:rsid w:val="00AB4421"/>
    <w:rsid w:val="00AB4B26"/>
    <w:rsid w:val="00AB7843"/>
    <w:rsid w:val="00AB7AFC"/>
    <w:rsid w:val="00AC0CAD"/>
    <w:rsid w:val="00AC1CE2"/>
    <w:rsid w:val="00AC4D0E"/>
    <w:rsid w:val="00AC578A"/>
    <w:rsid w:val="00AC774F"/>
    <w:rsid w:val="00AC7F03"/>
    <w:rsid w:val="00AD0E3B"/>
    <w:rsid w:val="00AD359B"/>
    <w:rsid w:val="00AD3DD0"/>
    <w:rsid w:val="00AD4689"/>
    <w:rsid w:val="00AD6119"/>
    <w:rsid w:val="00AD6D62"/>
    <w:rsid w:val="00AE02FA"/>
    <w:rsid w:val="00AE060F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BE4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29E1"/>
    <w:rsid w:val="00B13117"/>
    <w:rsid w:val="00B1754F"/>
    <w:rsid w:val="00B210DE"/>
    <w:rsid w:val="00B21E1C"/>
    <w:rsid w:val="00B25C97"/>
    <w:rsid w:val="00B2679E"/>
    <w:rsid w:val="00B320DA"/>
    <w:rsid w:val="00B32845"/>
    <w:rsid w:val="00B364B4"/>
    <w:rsid w:val="00B372C6"/>
    <w:rsid w:val="00B40613"/>
    <w:rsid w:val="00B41337"/>
    <w:rsid w:val="00B413CE"/>
    <w:rsid w:val="00B44071"/>
    <w:rsid w:val="00B443CE"/>
    <w:rsid w:val="00B44E73"/>
    <w:rsid w:val="00B47B0E"/>
    <w:rsid w:val="00B524F0"/>
    <w:rsid w:val="00B538D1"/>
    <w:rsid w:val="00B54D7A"/>
    <w:rsid w:val="00B55BE6"/>
    <w:rsid w:val="00B56C71"/>
    <w:rsid w:val="00B57346"/>
    <w:rsid w:val="00B576E6"/>
    <w:rsid w:val="00B618CD"/>
    <w:rsid w:val="00B62BD3"/>
    <w:rsid w:val="00B663ED"/>
    <w:rsid w:val="00B818D8"/>
    <w:rsid w:val="00B85B07"/>
    <w:rsid w:val="00B85F83"/>
    <w:rsid w:val="00B86E6E"/>
    <w:rsid w:val="00B913F6"/>
    <w:rsid w:val="00B93591"/>
    <w:rsid w:val="00B94CE3"/>
    <w:rsid w:val="00B94EAB"/>
    <w:rsid w:val="00B9732F"/>
    <w:rsid w:val="00BA0F43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5359"/>
    <w:rsid w:val="00BC6D70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5542"/>
    <w:rsid w:val="00BE7C76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3C7"/>
    <w:rsid w:val="00C06510"/>
    <w:rsid w:val="00C11622"/>
    <w:rsid w:val="00C17EB1"/>
    <w:rsid w:val="00C2071E"/>
    <w:rsid w:val="00C20993"/>
    <w:rsid w:val="00C21B9B"/>
    <w:rsid w:val="00C224D9"/>
    <w:rsid w:val="00C2472D"/>
    <w:rsid w:val="00C25BCC"/>
    <w:rsid w:val="00C260E3"/>
    <w:rsid w:val="00C30E50"/>
    <w:rsid w:val="00C326BA"/>
    <w:rsid w:val="00C32C9D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3975"/>
    <w:rsid w:val="00C562A9"/>
    <w:rsid w:val="00C57E2B"/>
    <w:rsid w:val="00C613B6"/>
    <w:rsid w:val="00C62FB6"/>
    <w:rsid w:val="00C6539B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A006F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736"/>
    <w:rsid w:val="00CD39DD"/>
    <w:rsid w:val="00CD71D4"/>
    <w:rsid w:val="00CE056E"/>
    <w:rsid w:val="00CE1678"/>
    <w:rsid w:val="00CE344C"/>
    <w:rsid w:val="00CE41C6"/>
    <w:rsid w:val="00CE4C66"/>
    <w:rsid w:val="00CE5514"/>
    <w:rsid w:val="00CE5E90"/>
    <w:rsid w:val="00CE751D"/>
    <w:rsid w:val="00CF45AC"/>
    <w:rsid w:val="00CF4AB6"/>
    <w:rsid w:val="00CF5E76"/>
    <w:rsid w:val="00CF5F34"/>
    <w:rsid w:val="00D00374"/>
    <w:rsid w:val="00D00844"/>
    <w:rsid w:val="00D028CB"/>
    <w:rsid w:val="00D02EBD"/>
    <w:rsid w:val="00D04446"/>
    <w:rsid w:val="00D062A5"/>
    <w:rsid w:val="00D073F1"/>
    <w:rsid w:val="00D075ED"/>
    <w:rsid w:val="00D07A61"/>
    <w:rsid w:val="00D140AB"/>
    <w:rsid w:val="00D17DDD"/>
    <w:rsid w:val="00D22BF2"/>
    <w:rsid w:val="00D23122"/>
    <w:rsid w:val="00D23177"/>
    <w:rsid w:val="00D23706"/>
    <w:rsid w:val="00D241D1"/>
    <w:rsid w:val="00D244F3"/>
    <w:rsid w:val="00D255B9"/>
    <w:rsid w:val="00D268B8"/>
    <w:rsid w:val="00D31DD1"/>
    <w:rsid w:val="00D32088"/>
    <w:rsid w:val="00D32A8C"/>
    <w:rsid w:val="00D343EA"/>
    <w:rsid w:val="00D351D7"/>
    <w:rsid w:val="00D36E55"/>
    <w:rsid w:val="00D467E6"/>
    <w:rsid w:val="00D51E32"/>
    <w:rsid w:val="00D563AB"/>
    <w:rsid w:val="00D56CA0"/>
    <w:rsid w:val="00D57919"/>
    <w:rsid w:val="00D627DA"/>
    <w:rsid w:val="00D66A7F"/>
    <w:rsid w:val="00D73CC3"/>
    <w:rsid w:val="00D7446E"/>
    <w:rsid w:val="00D7733C"/>
    <w:rsid w:val="00D80063"/>
    <w:rsid w:val="00D815C3"/>
    <w:rsid w:val="00D8323F"/>
    <w:rsid w:val="00D84085"/>
    <w:rsid w:val="00D86795"/>
    <w:rsid w:val="00D86AF5"/>
    <w:rsid w:val="00D920E4"/>
    <w:rsid w:val="00D950AC"/>
    <w:rsid w:val="00D97587"/>
    <w:rsid w:val="00D97604"/>
    <w:rsid w:val="00DA02B7"/>
    <w:rsid w:val="00DA0B29"/>
    <w:rsid w:val="00DA4022"/>
    <w:rsid w:val="00DB2924"/>
    <w:rsid w:val="00DB3267"/>
    <w:rsid w:val="00DB4B1C"/>
    <w:rsid w:val="00DB6093"/>
    <w:rsid w:val="00DB637F"/>
    <w:rsid w:val="00DB6632"/>
    <w:rsid w:val="00DB7623"/>
    <w:rsid w:val="00DC0B69"/>
    <w:rsid w:val="00DC5508"/>
    <w:rsid w:val="00DC5EDB"/>
    <w:rsid w:val="00DC6B22"/>
    <w:rsid w:val="00DD07D4"/>
    <w:rsid w:val="00DD381B"/>
    <w:rsid w:val="00DE1561"/>
    <w:rsid w:val="00DE377F"/>
    <w:rsid w:val="00DE67DA"/>
    <w:rsid w:val="00DE6FA9"/>
    <w:rsid w:val="00DE76DB"/>
    <w:rsid w:val="00DE7D58"/>
    <w:rsid w:val="00DF025B"/>
    <w:rsid w:val="00DF3470"/>
    <w:rsid w:val="00DF508C"/>
    <w:rsid w:val="00DF7EAC"/>
    <w:rsid w:val="00E00E8D"/>
    <w:rsid w:val="00E013F9"/>
    <w:rsid w:val="00E04D35"/>
    <w:rsid w:val="00E07000"/>
    <w:rsid w:val="00E10241"/>
    <w:rsid w:val="00E1151E"/>
    <w:rsid w:val="00E1355F"/>
    <w:rsid w:val="00E13860"/>
    <w:rsid w:val="00E14399"/>
    <w:rsid w:val="00E15D2F"/>
    <w:rsid w:val="00E168BE"/>
    <w:rsid w:val="00E23674"/>
    <w:rsid w:val="00E243C6"/>
    <w:rsid w:val="00E24D98"/>
    <w:rsid w:val="00E2533B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6281"/>
    <w:rsid w:val="00E47414"/>
    <w:rsid w:val="00E47F9E"/>
    <w:rsid w:val="00E519CD"/>
    <w:rsid w:val="00E51ECA"/>
    <w:rsid w:val="00E53DC3"/>
    <w:rsid w:val="00E54CD6"/>
    <w:rsid w:val="00E556E5"/>
    <w:rsid w:val="00E55C87"/>
    <w:rsid w:val="00E60540"/>
    <w:rsid w:val="00E6246C"/>
    <w:rsid w:val="00E63F69"/>
    <w:rsid w:val="00E6531D"/>
    <w:rsid w:val="00E67FE3"/>
    <w:rsid w:val="00E7099D"/>
    <w:rsid w:val="00E71DBE"/>
    <w:rsid w:val="00E73831"/>
    <w:rsid w:val="00E74F6E"/>
    <w:rsid w:val="00E82AA3"/>
    <w:rsid w:val="00E86269"/>
    <w:rsid w:val="00E873BD"/>
    <w:rsid w:val="00E87A28"/>
    <w:rsid w:val="00E90227"/>
    <w:rsid w:val="00E918C0"/>
    <w:rsid w:val="00E92DD1"/>
    <w:rsid w:val="00E96EB3"/>
    <w:rsid w:val="00E97BA9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4E3F"/>
    <w:rsid w:val="00F15039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46EEA"/>
    <w:rsid w:val="00F47A42"/>
    <w:rsid w:val="00F501B0"/>
    <w:rsid w:val="00F519AE"/>
    <w:rsid w:val="00F53722"/>
    <w:rsid w:val="00F57A13"/>
    <w:rsid w:val="00F620A4"/>
    <w:rsid w:val="00F63BFC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369"/>
    <w:rsid w:val="00F8752C"/>
    <w:rsid w:val="00F9272E"/>
    <w:rsid w:val="00F92915"/>
    <w:rsid w:val="00F92DC7"/>
    <w:rsid w:val="00F93CBA"/>
    <w:rsid w:val="00F94A9D"/>
    <w:rsid w:val="00F95774"/>
    <w:rsid w:val="00F96655"/>
    <w:rsid w:val="00F96F47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3C6C"/>
    <w:rsid w:val="00FD7766"/>
    <w:rsid w:val="00FE16FB"/>
    <w:rsid w:val="00FE3B64"/>
    <w:rsid w:val="00FE4EC9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7748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25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5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yperlink" Target="https://circabc.europa.eu/ui/group/74357351-7c61-4729-8f4b-cd92c213ba34/library/ef48fd22-ee34-4564-897b-1cf0c513f8b2/details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41D14E3D24C4F8F66A93F4C422F02" ma:contentTypeVersion="13" ma:contentTypeDescription="Create a new document." ma:contentTypeScope="" ma:versionID="4feec0dc1083241b3ed3c6274f7e863d">
  <xsd:schema xmlns:xsd="http://www.w3.org/2001/XMLSchema" xmlns:xs="http://www.w3.org/2001/XMLSchema" xmlns:p="http://schemas.microsoft.com/office/2006/metadata/properties" xmlns:ns3="033dd60f-3974-4d7d-b535-e65e15875e8d" xmlns:ns4="807e8caa-43d7-450e-8088-bbae143eb9cd" targetNamespace="http://schemas.microsoft.com/office/2006/metadata/properties" ma:root="true" ma:fieldsID="ac76a379e4de6ae48d17c145eb5c019f" ns3:_="" ns4:_="">
    <xsd:import namespace="033dd60f-3974-4d7d-b535-e65e15875e8d"/>
    <xsd:import namespace="807e8caa-43d7-450e-8088-bbae143eb9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dd60f-3974-4d7d-b535-e65e15875e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7e8caa-43d7-450e-8088-bbae143eb9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033dd60f-3974-4d7d-b535-e65e15875e8d"/>
    <ds:schemaRef ds:uri="http://purl.org/dc/elements/1.1/"/>
    <ds:schemaRef ds:uri="http://schemas.microsoft.com/office/infopath/2007/PartnerControls"/>
    <ds:schemaRef ds:uri="807e8caa-43d7-450e-8088-bbae143eb9c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CABA085-0D5A-41ED-911E-50119BDEF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3dd60f-3974-4d7d-b535-e65e15875e8d"/>
    <ds:schemaRef ds:uri="807e8caa-43d7-450e-8088-bbae143eb9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9</TotalTime>
  <Pages>7</Pages>
  <Words>1904</Words>
  <Characters>12895</Characters>
  <Application>Microsoft Office Word</Application>
  <DocSecurity>0</DocSecurity>
  <Lines>390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4</cp:revision>
  <cp:lastPrinted>2014-03-17T16:31:00Z</cp:lastPrinted>
  <dcterms:created xsi:type="dcterms:W3CDTF">2023-02-25T13:10:00Z</dcterms:created>
  <dcterms:modified xsi:type="dcterms:W3CDTF">2023-03-10T11:11:00Z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0x01010061741D14E3D24C4F8F66A93F4C422F02</vt:lpwstr>
  </property>
  <property fmtid="{D5CDD505-2E9C-101B-9397-08002B2CF9AE}" pid="7" name="GrammarlyDocumentId">
    <vt:lpwstr>61407e260964cd5fa0a39207906a7e48051dcef5d7aef7efe0267b51a9ec6a4c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2022-10-26T09:52:27Z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49c88211-6c93-493b-9321-f564ed9d4d49</vt:lpwstr>
  </property>
  <property fmtid="{D5CDD505-2E9C-101B-9397-08002B2CF9AE}" pid="14" name="MSIP_Label_6bd9ddd1-4d20-43f6-abfa-fc3c07406f94_ContentBits">
    <vt:lpwstr>0</vt:lpwstr>
  </property>
</Properties>
</file>